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7B30A1" w14:textId="4E499AC8" w:rsidR="00E24E4D" w:rsidRPr="009B0B7F" w:rsidRDefault="009B0B7F">
      <w:pPr>
        <w:keepNext/>
        <w:spacing w:after="120"/>
        <w:rPr>
          <w:rFonts w:ascii="Segoe UI" w:hAnsi="Segoe UI" w:cs="Segoe UI"/>
        </w:rPr>
      </w:pPr>
      <w:r w:rsidRPr="009B0B7F">
        <w:rPr>
          <w:rFonts w:ascii="Segoe UI" w:hAnsi="Segoe UI" w:cs="Segoe U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14F915F" wp14:editId="6D2F652F">
                <wp:simplePos x="0" y="0"/>
                <wp:positionH relativeFrom="margin">
                  <wp:posOffset>270510</wp:posOffset>
                </wp:positionH>
                <wp:positionV relativeFrom="paragraph">
                  <wp:posOffset>12700</wp:posOffset>
                </wp:positionV>
                <wp:extent cx="5217160" cy="2101215"/>
                <wp:effectExtent l="0" t="0" r="3175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17160" cy="2101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F25B56" w14:textId="32591574" w:rsidR="00211E02" w:rsidRDefault="00945140" w:rsidP="00054554">
                            <w:pPr>
                              <w:pStyle w:val="Zkladntext"/>
                              <w:jc w:val="center"/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  <w:t xml:space="preserve">Část 0.c </w:t>
                            </w:r>
                            <w:r w:rsidR="00211E02"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  <w:t>PODROBNÉ VYMEZENÍ HODNOT</w:t>
                            </w:r>
                            <w:r w:rsidR="00AD071F"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  <w:t>Í</w:t>
                            </w:r>
                            <w:r w:rsidR="00211E02"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  <w:t>CÍCH</w:t>
                            </w:r>
                            <w:r w:rsidR="009B0B7F"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="00211E02"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  <w:t>KRITÉRIÍ</w:t>
                            </w:r>
                          </w:p>
                          <w:p w14:paraId="62A6D572" w14:textId="5EBE32FD" w:rsidR="00211E02" w:rsidRPr="000C5440" w:rsidRDefault="00F17FA2" w:rsidP="00054554">
                            <w:pPr>
                              <w:pStyle w:val="Zkladntext"/>
                              <w:jc w:val="center"/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  <w:t xml:space="preserve">A </w:t>
                            </w:r>
                            <w:r w:rsidR="00211E02">
                              <w:rPr>
                                <w:rFonts w:ascii="Segoe UI" w:hAnsi="Segoe UI" w:cs="Segoe UI"/>
                                <w:b/>
                                <w:bCs/>
                                <w:kern w:val="28"/>
                                <w:sz w:val="36"/>
                                <w:szCs w:val="36"/>
                              </w:rPr>
                              <w:t>PRAVIDLA PRO HODNOCENÍ NABÍDEK</w:t>
                            </w:r>
                          </w:p>
                          <w:p w14:paraId="35576323" w14:textId="77777777" w:rsidR="00211E02" w:rsidRPr="00525592" w:rsidRDefault="00211E02">
                            <w:pPr>
                              <w:pStyle w:val="Zkladntext"/>
                              <w:jc w:val="center"/>
                              <w:rPr>
                                <w:rFonts w:ascii="Segoe UI" w:hAnsi="Segoe UI" w:cs="Segoe UI"/>
                              </w:rPr>
                            </w:pPr>
                            <w:r w:rsidRPr="00525592">
                              <w:rPr>
                                <w:rFonts w:ascii="Segoe UI" w:hAnsi="Segoe UI" w:cs="Segoe UI"/>
                              </w:rPr>
                              <w:t>ve smyslu zákona č. 134/2016 Sb., o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 </w:t>
                            </w:r>
                            <w:r w:rsidRPr="00525592">
                              <w:rPr>
                                <w:rFonts w:ascii="Segoe UI" w:hAnsi="Segoe UI" w:cs="Segoe UI"/>
                              </w:rPr>
                              <w:t>zadávání veřejných zakázek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, ve znění pozdějších předpisů </w:t>
                            </w:r>
                            <w:r w:rsidRPr="00525592">
                              <w:rPr>
                                <w:rFonts w:ascii="Segoe UI" w:hAnsi="Segoe UI" w:cs="Segoe UI"/>
                              </w:rPr>
                              <w:t>(dále jen „</w:t>
                            </w:r>
                            <w:r w:rsidRPr="00525592">
                              <w:rPr>
                                <w:rFonts w:ascii="Segoe UI" w:hAnsi="Segoe UI" w:cs="Segoe UI"/>
                                <w:i/>
                              </w:rPr>
                              <w:t>ZZVZ</w:t>
                            </w:r>
                            <w:r w:rsidRPr="00525592">
                              <w:rPr>
                                <w:rFonts w:ascii="Segoe UI" w:hAnsi="Segoe UI" w:cs="Segoe UI"/>
                              </w:rPr>
                              <w:t>“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 xml:space="preserve"> či „</w:t>
                            </w:r>
                            <w:r w:rsidRPr="00D630BF">
                              <w:rPr>
                                <w:rFonts w:ascii="Segoe UI" w:hAnsi="Segoe UI" w:cs="Segoe UI"/>
                                <w:i/>
                              </w:rPr>
                              <w:t>zákon</w:t>
                            </w:r>
                            <w:r>
                              <w:rPr>
                                <w:rFonts w:ascii="Segoe UI" w:hAnsi="Segoe UI" w:cs="Segoe UI"/>
                              </w:rPr>
                              <w:t>“</w:t>
                            </w:r>
                            <w:r w:rsidRPr="00525592">
                              <w:rPr>
                                <w:rFonts w:ascii="Segoe UI" w:hAnsi="Segoe UI" w:cs="Segoe UI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4F915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.3pt;margin-top:1pt;width:410.8pt;height:165.45pt;z-index:251656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" stroked="f">
                <v:textbox>
                  <w:txbxContent>
                    <w:p w14:paraId="6EF25B56" w14:textId="32591574" w:rsidR="00211E02" w:rsidRDefault="00945140" w:rsidP="00054554">
                      <w:pPr>
                        <w:pStyle w:val="Zkladntext"/>
                        <w:jc w:val="center"/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  <w:t xml:space="preserve">Část 0.c </w:t>
                      </w:r>
                      <w:r w:rsidR="00211E02"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  <w:t>PODROBNÉ VYMEZENÍ HODNOT</w:t>
                      </w:r>
                      <w:r w:rsidR="00AD071F"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  <w:t>Í</w:t>
                      </w:r>
                      <w:r w:rsidR="00211E02"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  <w:t>CÍCH</w:t>
                      </w:r>
                      <w:r w:rsidR="009B0B7F"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  <w:t xml:space="preserve"> </w:t>
                      </w:r>
                      <w:r w:rsidR="00211E02"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  <w:t>KRITÉRIÍ</w:t>
                      </w:r>
                    </w:p>
                    <w:p w14:paraId="62A6D572" w14:textId="5EBE32FD" w:rsidR="00211E02" w:rsidRPr="000C5440" w:rsidRDefault="00F17FA2" w:rsidP="00054554">
                      <w:pPr>
                        <w:pStyle w:val="Zkladntext"/>
                        <w:jc w:val="center"/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</w:pPr>
                      <w:r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  <w:t xml:space="preserve">A </w:t>
                      </w:r>
                      <w:r w:rsidR="00211E02">
                        <w:rPr>
                          <w:rFonts w:ascii="Segoe UI" w:hAnsi="Segoe UI" w:cs="Segoe UI"/>
                          <w:b/>
                          <w:bCs/>
                          <w:kern w:val="28"/>
                          <w:sz w:val="36"/>
                          <w:szCs w:val="36"/>
                        </w:rPr>
                        <w:t>PRAVIDLA PRO HODNOCENÍ NABÍDEK</w:t>
                      </w:r>
                    </w:p>
                    <w:p w14:paraId="35576323" w14:textId="77777777" w:rsidR="00211E02" w:rsidRPr="00525592" w:rsidRDefault="00211E02">
                      <w:pPr>
                        <w:pStyle w:val="Zkladntext"/>
                        <w:jc w:val="center"/>
                        <w:rPr>
                          <w:rFonts w:ascii="Segoe UI" w:hAnsi="Segoe UI" w:cs="Segoe UI"/>
                        </w:rPr>
                      </w:pPr>
                      <w:r w:rsidRPr="00525592">
                        <w:rPr>
                          <w:rFonts w:ascii="Segoe UI" w:hAnsi="Segoe UI" w:cs="Segoe UI"/>
                        </w:rPr>
                        <w:t>ve smyslu zákona č. 134/2016 Sb., o</w:t>
                      </w:r>
                      <w:r>
                        <w:rPr>
                          <w:rFonts w:ascii="Segoe UI" w:hAnsi="Segoe UI" w:cs="Segoe UI"/>
                        </w:rPr>
                        <w:t> </w:t>
                      </w:r>
                      <w:r w:rsidRPr="00525592">
                        <w:rPr>
                          <w:rFonts w:ascii="Segoe UI" w:hAnsi="Segoe UI" w:cs="Segoe UI"/>
                        </w:rPr>
                        <w:t>zadávání veřejných zakázek</w:t>
                      </w:r>
                      <w:r>
                        <w:rPr>
                          <w:rFonts w:ascii="Segoe UI" w:hAnsi="Segoe UI" w:cs="Segoe UI"/>
                        </w:rPr>
                        <w:t xml:space="preserve">, ve znění pozdějších předpisů </w:t>
                      </w:r>
                      <w:r w:rsidRPr="00525592">
                        <w:rPr>
                          <w:rFonts w:ascii="Segoe UI" w:hAnsi="Segoe UI" w:cs="Segoe UI"/>
                        </w:rPr>
                        <w:t>(dále jen „</w:t>
                      </w:r>
                      <w:r w:rsidRPr="00525592">
                        <w:rPr>
                          <w:rFonts w:ascii="Segoe UI" w:hAnsi="Segoe UI" w:cs="Segoe UI"/>
                          <w:i/>
                        </w:rPr>
                        <w:t>ZZVZ</w:t>
                      </w:r>
                      <w:r w:rsidRPr="00525592">
                        <w:rPr>
                          <w:rFonts w:ascii="Segoe UI" w:hAnsi="Segoe UI" w:cs="Segoe UI"/>
                        </w:rPr>
                        <w:t>“</w:t>
                      </w:r>
                      <w:r>
                        <w:rPr>
                          <w:rFonts w:ascii="Segoe UI" w:hAnsi="Segoe UI" w:cs="Segoe UI"/>
                        </w:rPr>
                        <w:t xml:space="preserve"> či „</w:t>
                      </w:r>
                      <w:r w:rsidRPr="00D630BF">
                        <w:rPr>
                          <w:rFonts w:ascii="Segoe UI" w:hAnsi="Segoe UI" w:cs="Segoe UI"/>
                          <w:i/>
                        </w:rPr>
                        <w:t>zákon</w:t>
                      </w:r>
                      <w:r>
                        <w:rPr>
                          <w:rFonts w:ascii="Segoe UI" w:hAnsi="Segoe UI" w:cs="Segoe UI"/>
                        </w:rPr>
                        <w:t>“</w:t>
                      </w:r>
                      <w:r w:rsidRPr="00525592">
                        <w:rPr>
                          <w:rFonts w:ascii="Segoe UI" w:hAnsi="Segoe UI" w:cs="Segoe UI"/>
                        </w:rPr>
                        <w:t>)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F0561DC" w14:textId="77777777" w:rsidR="00E24E4D" w:rsidRPr="009B0B7F" w:rsidRDefault="00E24E4D">
      <w:pPr>
        <w:keepNext/>
        <w:spacing w:after="120"/>
        <w:rPr>
          <w:rFonts w:ascii="Segoe UI" w:hAnsi="Segoe UI" w:cs="Segoe UI"/>
        </w:rPr>
      </w:pPr>
    </w:p>
    <w:p w14:paraId="6C8818CD" w14:textId="77777777" w:rsidR="00293F90" w:rsidRPr="009B0B7F" w:rsidRDefault="00293F90">
      <w:pPr>
        <w:keepNext/>
        <w:spacing w:after="120"/>
        <w:jc w:val="center"/>
        <w:rPr>
          <w:rFonts w:ascii="Segoe UI" w:hAnsi="Segoe UI" w:cs="Segoe UI"/>
        </w:rPr>
      </w:pPr>
    </w:p>
    <w:p w14:paraId="3C2C4F2F" w14:textId="77777777" w:rsidR="00293F90" w:rsidRPr="009B0B7F" w:rsidRDefault="00293F90">
      <w:pPr>
        <w:keepNext/>
        <w:spacing w:after="120"/>
        <w:rPr>
          <w:rFonts w:ascii="Segoe UI" w:hAnsi="Segoe UI" w:cs="Segoe UI"/>
        </w:rPr>
      </w:pPr>
    </w:p>
    <w:p w14:paraId="0AE68855" w14:textId="77777777" w:rsidR="00293F90" w:rsidRPr="009B0B7F" w:rsidRDefault="00293F90">
      <w:pPr>
        <w:keepNext/>
        <w:spacing w:after="120"/>
        <w:jc w:val="center"/>
        <w:rPr>
          <w:rFonts w:ascii="Segoe UI" w:hAnsi="Segoe UI" w:cs="Segoe UI"/>
        </w:rPr>
      </w:pPr>
    </w:p>
    <w:p w14:paraId="4908D894" w14:textId="77777777" w:rsidR="00293F90" w:rsidRPr="009B0B7F" w:rsidRDefault="00293F90">
      <w:pPr>
        <w:keepNext/>
        <w:spacing w:after="120"/>
        <w:jc w:val="center"/>
        <w:rPr>
          <w:rFonts w:ascii="Segoe UI" w:hAnsi="Segoe UI" w:cs="Segoe UI"/>
        </w:rPr>
      </w:pPr>
    </w:p>
    <w:p w14:paraId="73698C57" w14:textId="77777777" w:rsidR="00293F90" w:rsidRPr="009B0B7F" w:rsidRDefault="00293F90">
      <w:pPr>
        <w:keepNext/>
        <w:spacing w:after="120"/>
        <w:jc w:val="center"/>
        <w:rPr>
          <w:rFonts w:ascii="Segoe UI" w:hAnsi="Segoe UI" w:cs="Segoe UI"/>
        </w:rPr>
      </w:pPr>
    </w:p>
    <w:p w14:paraId="5D3BBF0F" w14:textId="77777777" w:rsidR="009B0B7F" w:rsidRPr="009B0B7F" w:rsidRDefault="009B0B7F">
      <w:pPr>
        <w:keepNext/>
        <w:spacing w:after="120"/>
        <w:jc w:val="center"/>
        <w:rPr>
          <w:rFonts w:ascii="Segoe UI" w:hAnsi="Segoe UI" w:cs="Segoe UI"/>
        </w:rPr>
      </w:pPr>
    </w:p>
    <w:p w14:paraId="3339D8FF" w14:textId="3F11077E" w:rsidR="00293F90" w:rsidRPr="009B0B7F" w:rsidRDefault="009B0B7F">
      <w:pPr>
        <w:keepNext/>
        <w:spacing w:after="120"/>
        <w:jc w:val="center"/>
        <w:rPr>
          <w:rFonts w:ascii="Segoe UI" w:hAnsi="Segoe UI" w:cs="Segoe UI"/>
        </w:rPr>
      </w:pPr>
      <w:r w:rsidRPr="009B0B7F">
        <w:rPr>
          <w:rFonts w:ascii="Segoe UI" w:hAnsi="Segoe UI" w:cs="Segoe UI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488BF62" wp14:editId="4B4206F0">
                <wp:simplePos x="0" y="0"/>
                <wp:positionH relativeFrom="margin">
                  <wp:posOffset>-120650</wp:posOffset>
                </wp:positionH>
                <wp:positionV relativeFrom="margin">
                  <wp:posOffset>2113915</wp:posOffset>
                </wp:positionV>
                <wp:extent cx="5810250" cy="1746885"/>
                <wp:effectExtent l="0" t="1905" r="1270" b="3810"/>
                <wp:wrapSquare wrapText="bothSides"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0" cy="1746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3810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DDDBA0" w14:textId="77777777" w:rsidR="00211E02" w:rsidRPr="00525592" w:rsidRDefault="00211E02">
                            <w:pPr>
                              <w:jc w:val="center"/>
                              <w:rPr>
                                <w:rFonts w:ascii="Segoe UI" w:hAnsi="Segoe UI" w:cs="Segoe UI"/>
                                <w:b/>
                                <w:sz w:val="48"/>
                                <w:szCs w:val="48"/>
                              </w:rPr>
                            </w:pPr>
                            <w:r w:rsidRPr="00525592">
                              <w:rPr>
                                <w:rFonts w:ascii="Segoe UI" w:hAnsi="Segoe UI" w:cs="Segoe UI"/>
                                <w:b/>
                                <w:sz w:val="48"/>
                                <w:szCs w:val="48"/>
                              </w:rPr>
                              <w:t>VEŘEJNÁ ZAKÁZKA</w:t>
                            </w:r>
                          </w:p>
                          <w:p w14:paraId="1E3F437F" w14:textId="6FB8967A" w:rsidR="00211E02" w:rsidRDefault="00211E02" w:rsidP="00337921">
                            <w:pPr>
                              <w:spacing w:before="240"/>
                              <w:jc w:val="center"/>
                              <w:rPr>
                                <w:rFonts w:ascii="Segoe UI" w:hAnsi="Segoe UI" w:cs="Segoe UI"/>
                                <w:b/>
                                <w:bCs/>
                                <w:iCs/>
                                <w:sz w:val="28"/>
                                <w:szCs w:val="28"/>
                              </w:rPr>
                            </w:pPr>
                            <w:r w:rsidRPr="005F2704">
                              <w:rPr>
                                <w:rFonts w:ascii="Segoe UI" w:hAnsi="Segoe UI" w:cs="Segoe UI"/>
                                <w:b/>
                                <w:bCs/>
                                <w:iCs/>
                                <w:sz w:val="28"/>
                                <w:szCs w:val="28"/>
                              </w:rPr>
                              <w:t>„</w:t>
                            </w:r>
                            <w:r w:rsidR="000D1A65" w:rsidRPr="000D1A65">
                              <w:rPr>
                                <w:rFonts w:ascii="Segoe UI" w:hAnsi="Segoe UI" w:cs="Segoe UI"/>
                                <w:b/>
                                <w:bCs/>
                                <w:sz w:val="28"/>
                                <w:szCs w:val="28"/>
                              </w:rPr>
                              <w:t>Modernizace ZEVO společnosti SAKO Brno</w:t>
                            </w:r>
                            <w:r w:rsidRPr="005F2704">
                              <w:rPr>
                                <w:rFonts w:ascii="Segoe UI" w:hAnsi="Segoe UI" w:cs="Segoe UI"/>
                                <w:b/>
                                <w:bCs/>
                                <w:iCs/>
                                <w:sz w:val="28"/>
                                <w:szCs w:val="28"/>
                              </w:rPr>
                              <w:t>"</w:t>
                            </w:r>
                          </w:p>
                          <w:p w14:paraId="7C0D25B7" w14:textId="77777777" w:rsidR="00211E02" w:rsidRPr="00433C7C" w:rsidRDefault="00211E02" w:rsidP="00337921">
                            <w:pPr>
                              <w:spacing w:before="240"/>
                              <w:jc w:val="center"/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>n</w:t>
                            </w:r>
                            <w:r w:rsidRPr="007B0240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>adlimitní</w:t>
                            </w:r>
                            <w:r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 sektorová</w:t>
                            </w:r>
                            <w:r w:rsidRPr="00433C7C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 veřejná </w:t>
                            </w:r>
                            <w:r w:rsidRPr="00052080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>zakázka na stavební práce</w:t>
                            </w:r>
                            <w:r w:rsidRPr="00433C7C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 zadávan</w:t>
                            </w:r>
                            <w:r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á </w:t>
                            </w:r>
                            <w:r w:rsidRPr="00052080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v jednacím řízení </w:t>
                            </w:r>
                            <w:r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 xml:space="preserve">                              </w:t>
                            </w:r>
                            <w:r w:rsidRPr="00052080">
                              <w:rPr>
                                <w:rFonts w:ascii="Segoe UI" w:hAnsi="Segoe UI" w:cs="Segoe UI"/>
                                <w:sz w:val="24"/>
                                <w:szCs w:val="24"/>
                              </w:rPr>
                              <w:t>s uveřejněním podle ust. § 60 ZZVZ</w:t>
                            </w:r>
                          </w:p>
                          <w:p w14:paraId="1F6CE1BB" w14:textId="77777777" w:rsidR="00211E02" w:rsidRDefault="00211E02" w:rsidP="00EA10EA">
                            <w:pPr>
                              <w:jc w:val="center"/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</w:pPr>
                          </w:p>
                          <w:p w14:paraId="2F1C8D57" w14:textId="77777777" w:rsidR="00211E02" w:rsidRDefault="00211E02">
                            <w:pPr>
                              <w:spacing w:before="240"/>
                              <w:jc w:val="center"/>
                              <w:rPr>
                                <w:rFonts w:ascii="Palatino Linotype" w:hAnsi="Palatino Linotype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488BF62" id="Text Box 3" o:spid="_x0000_s1027" type="#_x0000_t202" style="position:absolute;left:0;text-align:left;margin-left:-9.5pt;margin-top:166.45pt;width:457.5pt;height:137.5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" stroked="f" strokeweight="3pt">
                <v:textbox>
                  <w:txbxContent>
                    <w:p w14:paraId="14DDDBA0" w14:textId="77777777" w:rsidR="00211E02" w:rsidRPr="00525592" w:rsidRDefault="00211E02">
                      <w:pPr>
                        <w:jc w:val="center"/>
                        <w:rPr>
                          <w:rFonts w:ascii="Segoe UI" w:hAnsi="Segoe UI" w:cs="Segoe UI"/>
                          <w:b/>
                          <w:sz w:val="48"/>
                          <w:szCs w:val="48"/>
                        </w:rPr>
                      </w:pPr>
                      <w:r w:rsidRPr="00525592">
                        <w:rPr>
                          <w:rFonts w:ascii="Segoe UI" w:hAnsi="Segoe UI" w:cs="Segoe UI"/>
                          <w:b/>
                          <w:sz w:val="48"/>
                          <w:szCs w:val="48"/>
                        </w:rPr>
                        <w:t>VEŘEJNÁ ZAKÁZKA</w:t>
                      </w:r>
                    </w:p>
                    <w:p w14:paraId="1E3F437F" w14:textId="6FB8967A" w:rsidR="00211E02" w:rsidRDefault="00211E02" w:rsidP="00337921">
                      <w:pPr>
                        <w:spacing w:before="240"/>
                        <w:jc w:val="center"/>
                        <w:rPr>
                          <w:rFonts w:ascii="Segoe UI" w:hAnsi="Segoe UI" w:cs="Segoe UI"/>
                          <w:b/>
                          <w:bCs/>
                          <w:iCs/>
                          <w:sz w:val="28"/>
                          <w:szCs w:val="28"/>
                        </w:rPr>
                      </w:pPr>
                      <w:r w:rsidRPr="005F2704">
                        <w:rPr>
                          <w:rFonts w:ascii="Segoe UI" w:hAnsi="Segoe UI" w:cs="Segoe UI"/>
                          <w:b/>
                          <w:bCs/>
                          <w:iCs/>
                          <w:sz w:val="28"/>
                          <w:szCs w:val="28"/>
                        </w:rPr>
                        <w:t>„</w:t>
                      </w:r>
                      <w:r w:rsidR="000D1A65" w:rsidRPr="000D1A65">
                        <w:rPr>
                          <w:rFonts w:ascii="Segoe UI" w:hAnsi="Segoe UI" w:cs="Segoe UI"/>
                          <w:b/>
                          <w:bCs/>
                          <w:sz w:val="28"/>
                          <w:szCs w:val="28"/>
                        </w:rPr>
                        <w:t>Modernizace ZEVO společnosti SAKO Brno</w:t>
                      </w:r>
                      <w:r w:rsidRPr="005F2704">
                        <w:rPr>
                          <w:rFonts w:ascii="Segoe UI" w:hAnsi="Segoe UI" w:cs="Segoe UI"/>
                          <w:b/>
                          <w:bCs/>
                          <w:iCs/>
                          <w:sz w:val="28"/>
                          <w:szCs w:val="28"/>
                        </w:rPr>
                        <w:t>"</w:t>
                      </w:r>
                    </w:p>
                    <w:p w14:paraId="7C0D25B7" w14:textId="77777777" w:rsidR="00211E02" w:rsidRPr="00433C7C" w:rsidRDefault="00211E02" w:rsidP="00337921">
                      <w:pPr>
                        <w:spacing w:before="240"/>
                        <w:jc w:val="center"/>
                        <w:rPr>
                          <w:rFonts w:ascii="Segoe UI" w:hAnsi="Segoe UI" w:cs="Segoe UI"/>
                          <w:sz w:val="24"/>
                          <w:szCs w:val="24"/>
                        </w:rPr>
                      </w:pPr>
                      <w:r>
                        <w:rPr>
                          <w:rFonts w:ascii="Segoe UI" w:hAnsi="Segoe UI" w:cs="Segoe UI"/>
                          <w:sz w:val="24"/>
                          <w:szCs w:val="24"/>
                        </w:rPr>
                        <w:t>n</w:t>
                      </w:r>
                      <w:r w:rsidRPr="007B0240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>adlimitní</w:t>
                      </w:r>
                      <w:r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 sektorová</w:t>
                      </w:r>
                      <w:r w:rsidRPr="00433C7C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 veřejná </w:t>
                      </w:r>
                      <w:r w:rsidRPr="00052080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>zakázka na stavební práce</w:t>
                      </w:r>
                      <w:r w:rsidRPr="00433C7C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 zadávan</w:t>
                      </w:r>
                      <w:r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á </w:t>
                      </w:r>
                      <w:r w:rsidRPr="00052080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v jednacím řízení </w:t>
                      </w:r>
                      <w:r>
                        <w:rPr>
                          <w:rFonts w:ascii="Segoe UI" w:hAnsi="Segoe UI" w:cs="Segoe UI"/>
                          <w:sz w:val="24"/>
                          <w:szCs w:val="24"/>
                        </w:rPr>
                        <w:t xml:space="preserve">                              </w:t>
                      </w:r>
                      <w:r w:rsidRPr="00052080">
                        <w:rPr>
                          <w:rFonts w:ascii="Segoe UI" w:hAnsi="Segoe UI" w:cs="Segoe UI"/>
                          <w:sz w:val="24"/>
                          <w:szCs w:val="24"/>
                        </w:rPr>
                        <w:t>s uveřejněním podle ust. § 60 ZZVZ</w:t>
                      </w:r>
                    </w:p>
                    <w:p w14:paraId="1F6CE1BB" w14:textId="77777777" w:rsidR="00211E02" w:rsidRDefault="00211E02" w:rsidP="00EA10EA">
                      <w:pPr>
                        <w:jc w:val="center"/>
                        <w:rPr>
                          <w:rFonts w:ascii="Palatino Linotype" w:hAnsi="Palatino Linotype"/>
                          <w:sz w:val="24"/>
                          <w:szCs w:val="24"/>
                        </w:rPr>
                      </w:pPr>
                    </w:p>
                    <w:p w14:paraId="2F1C8D57" w14:textId="77777777" w:rsidR="00211E02" w:rsidRDefault="00211E02">
                      <w:pPr>
                        <w:spacing w:before="240"/>
                        <w:jc w:val="center"/>
                        <w:rPr>
                          <w:rFonts w:ascii="Palatino Linotype" w:hAnsi="Palatino Linotype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59FF5998" w14:textId="27CEA448" w:rsidR="00293F90" w:rsidRPr="009B0B7F" w:rsidRDefault="000E5F82" w:rsidP="009B0B7F">
      <w:pPr>
        <w:keepNext/>
        <w:spacing w:line="312" w:lineRule="auto"/>
        <w:jc w:val="center"/>
        <w:rPr>
          <w:rFonts w:ascii="Segoe UI" w:hAnsi="Segoe UI" w:cs="Segoe UI"/>
        </w:rPr>
      </w:pPr>
      <w:r>
        <w:rPr>
          <w:noProof/>
        </w:rPr>
        <w:drawing>
          <wp:inline distT="0" distB="0" distL="0" distR="0" wp14:anchorId="54F170EF" wp14:editId="4D86527F">
            <wp:extent cx="5662295" cy="3628390"/>
            <wp:effectExtent l="0" t="0" r="0" b="0"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295" cy="3628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BF4050" w14:textId="77777777" w:rsidR="009B0B7F" w:rsidRPr="009B0B7F" w:rsidRDefault="009B0B7F" w:rsidP="00A45442">
      <w:pPr>
        <w:rPr>
          <w:rFonts w:ascii="Segoe UI" w:hAnsi="Segoe UI" w:cs="Segoe UI"/>
          <w:b/>
        </w:rPr>
      </w:pPr>
    </w:p>
    <w:p w14:paraId="35F4424F" w14:textId="581D9A8F" w:rsidR="00A45442" w:rsidRPr="009B0B7F" w:rsidRDefault="00A45442" w:rsidP="00A45442">
      <w:pPr>
        <w:rPr>
          <w:rFonts w:ascii="Segoe UI" w:hAnsi="Segoe UI" w:cs="Segoe UI"/>
          <w:b/>
        </w:rPr>
      </w:pPr>
      <w:r w:rsidRPr="009B0B7F">
        <w:rPr>
          <w:rFonts w:ascii="Segoe UI" w:hAnsi="Segoe UI" w:cs="Segoe UI"/>
          <w:b/>
        </w:rPr>
        <w:t>SAKO Brno, a.s.</w:t>
      </w:r>
    </w:p>
    <w:p w14:paraId="76A09D7F" w14:textId="77777777" w:rsidR="00A45442" w:rsidRPr="009B0B7F" w:rsidRDefault="00DB1914" w:rsidP="00ED0C9A">
      <w:pPr>
        <w:pStyle w:val="Obsah1"/>
        <w:rPr>
          <w:caps/>
        </w:rPr>
      </w:pPr>
      <w:r w:rsidRPr="009B0B7F">
        <w:t>sídlo</w:t>
      </w:r>
      <w:r w:rsidRPr="009B0B7F">
        <w:rPr>
          <w:caps/>
        </w:rPr>
        <w:t xml:space="preserve">: </w:t>
      </w:r>
      <w:r w:rsidRPr="009B0B7F">
        <w:t>Jedovnická 4247/2, 628 00 Brno</w:t>
      </w:r>
    </w:p>
    <w:p w14:paraId="0AC71850" w14:textId="77777777" w:rsidR="00A45442" w:rsidRPr="009B0B7F" w:rsidRDefault="00DB1914" w:rsidP="00A45442">
      <w:pPr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IČO: 60713470</w:t>
      </w:r>
    </w:p>
    <w:p w14:paraId="12FC5C41" w14:textId="77777777" w:rsidR="00293F90" w:rsidRPr="009B0B7F" w:rsidRDefault="00293F90" w:rsidP="00ED0C9A">
      <w:pPr>
        <w:pStyle w:val="Obsah1"/>
      </w:pPr>
      <w:r w:rsidRPr="009B0B7F">
        <w:br w:type="page"/>
      </w:r>
      <w:r w:rsidRPr="009B0B7F">
        <w:lastRenderedPageBreak/>
        <w:t>Obsah:</w:t>
      </w:r>
      <w:bookmarkStart w:id="0" w:name="_Toc208298521"/>
      <w:bookmarkEnd w:id="0"/>
      <w:r w:rsidR="001808B1" w:rsidRPr="009B0B7F">
        <w:t xml:space="preserve"> </w:t>
      </w:r>
    </w:p>
    <w:p w14:paraId="6F2A4F61" w14:textId="5D27B502" w:rsidR="00B111C2" w:rsidRDefault="00DE63EF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r w:rsidRPr="009B0B7F">
        <w:fldChar w:fldCharType="begin"/>
      </w:r>
      <w:r w:rsidR="00293F90" w:rsidRPr="009B0B7F">
        <w:instrText xml:space="preserve"> TOC \o "1-1" \h \z \u </w:instrText>
      </w:r>
      <w:r w:rsidRPr="009B0B7F">
        <w:fldChar w:fldCharType="separate"/>
      </w:r>
      <w:hyperlink w:anchor="_Toc192639680" w:history="1">
        <w:r w:rsidR="00B111C2" w:rsidRPr="00D43F58">
          <w:rPr>
            <w:rStyle w:val="Hypertextovodkaz"/>
            <w:b/>
            <w:noProof/>
          </w:rPr>
          <w:t>1.</w:t>
        </w:r>
        <w:r w:rsidR="00B111C2"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="00B111C2" w:rsidRPr="00D43F58">
          <w:rPr>
            <w:rStyle w:val="Hypertextovodkaz"/>
            <w:b/>
            <w:noProof/>
          </w:rPr>
          <w:t>Vymezení hodnoticích kritérií</w:t>
        </w:r>
        <w:r w:rsidR="00B111C2">
          <w:rPr>
            <w:noProof/>
            <w:webHidden/>
          </w:rPr>
          <w:tab/>
        </w:r>
        <w:r w:rsidR="00B111C2">
          <w:rPr>
            <w:noProof/>
            <w:webHidden/>
          </w:rPr>
          <w:fldChar w:fldCharType="begin"/>
        </w:r>
        <w:r w:rsidR="00B111C2">
          <w:rPr>
            <w:noProof/>
            <w:webHidden/>
          </w:rPr>
          <w:instrText xml:space="preserve"> PAGEREF _Toc192639680 \h </w:instrText>
        </w:r>
        <w:r w:rsidR="00B111C2">
          <w:rPr>
            <w:noProof/>
            <w:webHidden/>
          </w:rPr>
        </w:r>
        <w:r w:rsidR="00B111C2">
          <w:rPr>
            <w:noProof/>
            <w:webHidden/>
          </w:rPr>
          <w:fldChar w:fldCharType="separate"/>
        </w:r>
        <w:r w:rsidR="00B111C2">
          <w:rPr>
            <w:noProof/>
            <w:webHidden/>
          </w:rPr>
          <w:t>3</w:t>
        </w:r>
        <w:r w:rsidR="00B111C2">
          <w:rPr>
            <w:noProof/>
            <w:webHidden/>
          </w:rPr>
          <w:fldChar w:fldCharType="end"/>
        </w:r>
      </w:hyperlink>
    </w:p>
    <w:p w14:paraId="45342690" w14:textId="40B77534" w:rsidR="00B111C2" w:rsidRDefault="00B111C2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2639681" w:history="1">
        <w:r w:rsidRPr="00D43F58">
          <w:rPr>
            <w:rStyle w:val="Hypertextovodkaz"/>
            <w:b/>
            <w:noProof/>
          </w:rPr>
          <w:t>2.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D43F58">
          <w:rPr>
            <w:rStyle w:val="Hypertextovodkaz"/>
            <w:b/>
            <w:noProof/>
          </w:rPr>
          <w:t>Základní postup při hodnocení nabídek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_Toc192639681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CB8328F" w14:textId="64F91B14" w:rsidR="00B111C2" w:rsidRDefault="00B111C2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2639682" w:history="1">
        <w:r w:rsidRPr="00D43F58">
          <w:rPr>
            <w:rStyle w:val="Hypertextovodkaz"/>
            <w:b/>
            <w:bCs/>
            <w:noProof/>
          </w:rPr>
          <w:t>3.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D43F58">
          <w:rPr>
            <w:rStyle w:val="Hypertextovodkaz"/>
            <w:b/>
            <w:noProof/>
          </w:rPr>
          <w:t>K.1 Celková</w:t>
        </w:r>
        <w:r w:rsidRPr="00D43F58">
          <w:rPr>
            <w:rStyle w:val="Hypertextovodkaz"/>
            <w:b/>
            <w:bCs/>
            <w:noProof/>
          </w:rPr>
          <w:t xml:space="preserve"> finanční výhodnost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_Toc192639682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1788665" w14:textId="313DF0E8" w:rsidR="00B111C2" w:rsidRDefault="00B111C2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2639683" w:history="1">
        <w:r w:rsidRPr="00D43F58">
          <w:rPr>
            <w:rStyle w:val="Hypertextovodkaz"/>
            <w:b/>
            <w:bCs/>
            <w:noProof/>
          </w:rPr>
          <w:t>4.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D43F58">
          <w:rPr>
            <w:rStyle w:val="Hypertextovodkaz"/>
            <w:b/>
            <w:bCs/>
            <w:noProof/>
          </w:rPr>
          <w:t>K.2 Kvalita plnění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_Toc192639683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47C8A0A4" w14:textId="103BB84E" w:rsidR="00B111C2" w:rsidRDefault="00B111C2">
      <w:pPr>
        <w:pStyle w:val="Obsah1"/>
        <w:rPr>
          <w:rFonts w:asciiTheme="minorHAnsi" w:eastAsiaTheme="minorEastAsia" w:hAnsiTheme="minorHAnsi" w:cstheme="minorBidi"/>
          <w:noProof/>
          <w:kern w:val="2"/>
          <w:sz w:val="24"/>
          <w:szCs w:val="24"/>
          <w14:ligatures w14:val="standardContextual"/>
        </w:rPr>
      </w:pPr>
      <w:hyperlink w:anchor="_Toc192639684" w:history="1">
        <w:r w:rsidRPr="00D43F58">
          <w:rPr>
            <w:rStyle w:val="Hypertextovodkaz"/>
            <w:b/>
            <w:bCs/>
            <w:noProof/>
          </w:rPr>
          <w:t>5.</w:t>
        </w:r>
        <w:r>
          <w:rPr>
            <w:rFonts w:asciiTheme="minorHAnsi" w:eastAsiaTheme="minorEastAsia" w:hAnsiTheme="minorHAnsi" w:cstheme="minorBidi"/>
            <w:noProof/>
            <w:kern w:val="2"/>
            <w:sz w:val="24"/>
            <w:szCs w:val="24"/>
            <w14:ligatures w14:val="standardContextual"/>
          </w:rPr>
          <w:tab/>
        </w:r>
        <w:r w:rsidRPr="00D43F58">
          <w:rPr>
            <w:rStyle w:val="Hypertextovodkaz"/>
            <w:b/>
            <w:bCs/>
            <w:noProof/>
          </w:rPr>
          <w:t>Seznam příloh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_Toc192639684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1C7D66DC" w14:textId="76C78625" w:rsidR="0038587A" w:rsidRPr="009B0B7F" w:rsidRDefault="00DE63EF" w:rsidP="00666940">
      <w:pPr>
        <w:pStyle w:val="Nadpis1"/>
        <w:spacing w:after="200" w:line="276" w:lineRule="auto"/>
        <w:jc w:val="left"/>
        <w:rPr>
          <w:rFonts w:ascii="Segoe UI" w:hAnsi="Segoe UI" w:cs="Segoe UI"/>
          <w:b/>
          <w:bCs/>
          <w:caps/>
          <w:szCs w:val="28"/>
          <w:u w:val="single"/>
        </w:rPr>
      </w:pPr>
      <w:r w:rsidRPr="009B0B7F">
        <w:rPr>
          <w:rFonts w:ascii="Segoe UI" w:hAnsi="Segoe UI" w:cs="Segoe UI"/>
          <w:b/>
          <w:bCs/>
          <w:caps/>
          <w:sz w:val="22"/>
        </w:rPr>
        <w:fldChar w:fldCharType="end"/>
      </w:r>
      <w:bookmarkStart w:id="1" w:name="_Toc208298522"/>
      <w:bookmarkStart w:id="2" w:name="_Toc208298523"/>
      <w:bookmarkStart w:id="3" w:name="_Toc208298524"/>
      <w:bookmarkStart w:id="4" w:name="_Toc208298525"/>
      <w:bookmarkStart w:id="5" w:name="_Toc208298526"/>
      <w:bookmarkStart w:id="6" w:name="_Toc208298527"/>
      <w:bookmarkStart w:id="7" w:name="_Toc208298528"/>
      <w:bookmarkStart w:id="8" w:name="_Toc208298529"/>
      <w:bookmarkStart w:id="9" w:name="_Toc208298530"/>
      <w:bookmarkStart w:id="10" w:name="_Toc208298531"/>
      <w:bookmarkStart w:id="11" w:name="_Toc208298532"/>
      <w:bookmarkStart w:id="12" w:name="_Toc208298533"/>
      <w:bookmarkStart w:id="13" w:name="_Toc208298534"/>
      <w:bookmarkStart w:id="14" w:name="_Toc208298535"/>
      <w:bookmarkStart w:id="15" w:name="_Toc208298536"/>
      <w:bookmarkStart w:id="16" w:name="_Toc208298537"/>
      <w:bookmarkStart w:id="17" w:name="_Toc208298538"/>
      <w:bookmarkStart w:id="18" w:name="_Toc208298539"/>
      <w:bookmarkStart w:id="19" w:name="_Toc208298540"/>
      <w:bookmarkStart w:id="20" w:name="_Toc208298541"/>
      <w:bookmarkStart w:id="21" w:name="_Toc208298542"/>
      <w:bookmarkStart w:id="22" w:name="_Toc208298543"/>
      <w:bookmarkStart w:id="23" w:name="_Toc208298544"/>
      <w:bookmarkStart w:id="24" w:name="_Toc208298545"/>
      <w:bookmarkStart w:id="25" w:name="_Toc208298546"/>
      <w:bookmarkStart w:id="26" w:name="_Toc208298547"/>
      <w:bookmarkStart w:id="27" w:name="_Toc208298548"/>
      <w:bookmarkStart w:id="28" w:name="_Toc208298549"/>
      <w:bookmarkStart w:id="29" w:name="_Toc208298550"/>
      <w:bookmarkStart w:id="30" w:name="_Toc208298551"/>
      <w:bookmarkStart w:id="31" w:name="_Toc208298552"/>
      <w:bookmarkStart w:id="32" w:name="_Toc208298553"/>
      <w:bookmarkStart w:id="33" w:name="_Toc208298554"/>
      <w:bookmarkStart w:id="34" w:name="_Toc208298555"/>
      <w:bookmarkStart w:id="35" w:name="_Toc208298556"/>
      <w:bookmarkStart w:id="36" w:name="_Toc208298557"/>
      <w:bookmarkStart w:id="37" w:name="_Toc208298558"/>
      <w:bookmarkStart w:id="38" w:name="_Toc208298559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14:paraId="11DFBF05" w14:textId="358A2FF9" w:rsidR="00C86767" w:rsidRDefault="00C86767" w:rsidP="0053621C">
      <w:pPr>
        <w:jc w:val="center"/>
        <w:rPr>
          <w:rFonts w:ascii="Segoe UI" w:hAnsi="Segoe UI" w:cs="Segoe UI"/>
        </w:rPr>
      </w:pPr>
    </w:p>
    <w:p w14:paraId="115F349C" w14:textId="0C71ED49" w:rsidR="00945140" w:rsidRPr="00945140" w:rsidRDefault="00945140" w:rsidP="00945140">
      <w:pPr>
        <w:rPr>
          <w:rFonts w:ascii="Segoe UI" w:hAnsi="Segoe UI" w:cs="Segoe UI"/>
        </w:rPr>
      </w:pPr>
    </w:p>
    <w:p w14:paraId="09A8CE3B" w14:textId="2BFC7691" w:rsidR="00945140" w:rsidRPr="00945140" w:rsidRDefault="00945140" w:rsidP="00945140">
      <w:pPr>
        <w:rPr>
          <w:rFonts w:ascii="Segoe UI" w:hAnsi="Segoe UI" w:cs="Segoe UI"/>
        </w:rPr>
      </w:pPr>
    </w:p>
    <w:p w14:paraId="0F5D56F2" w14:textId="0ADD3338" w:rsidR="00945140" w:rsidRPr="00945140" w:rsidRDefault="00945140" w:rsidP="00945140">
      <w:pPr>
        <w:rPr>
          <w:rFonts w:ascii="Segoe UI" w:hAnsi="Segoe UI" w:cs="Segoe UI"/>
        </w:rPr>
      </w:pPr>
    </w:p>
    <w:p w14:paraId="6302B2C0" w14:textId="79904D8F" w:rsidR="00945140" w:rsidRPr="00945140" w:rsidRDefault="00945140" w:rsidP="00945140">
      <w:pPr>
        <w:rPr>
          <w:rFonts w:ascii="Segoe UI" w:hAnsi="Segoe UI" w:cs="Segoe UI"/>
        </w:rPr>
      </w:pPr>
    </w:p>
    <w:p w14:paraId="2FFC50AD" w14:textId="7DAFBBB6" w:rsidR="00945140" w:rsidRPr="00945140" w:rsidRDefault="00945140" w:rsidP="00945140">
      <w:pPr>
        <w:rPr>
          <w:rFonts w:ascii="Segoe UI" w:hAnsi="Segoe UI" w:cs="Segoe UI"/>
        </w:rPr>
      </w:pPr>
    </w:p>
    <w:p w14:paraId="59C11E2A" w14:textId="60AF2492" w:rsidR="00945140" w:rsidRPr="00945140" w:rsidRDefault="00945140" w:rsidP="00945140">
      <w:pPr>
        <w:rPr>
          <w:rFonts w:ascii="Segoe UI" w:hAnsi="Segoe UI" w:cs="Segoe UI"/>
        </w:rPr>
      </w:pPr>
    </w:p>
    <w:p w14:paraId="3A1AE3C9" w14:textId="34A15B54" w:rsidR="00945140" w:rsidRPr="00945140" w:rsidRDefault="00945140" w:rsidP="00945140">
      <w:pPr>
        <w:rPr>
          <w:rFonts w:ascii="Segoe UI" w:hAnsi="Segoe UI" w:cs="Segoe UI"/>
        </w:rPr>
      </w:pPr>
    </w:p>
    <w:p w14:paraId="2D398008" w14:textId="11F17692" w:rsidR="00945140" w:rsidRPr="00945140" w:rsidRDefault="00945140" w:rsidP="00945140">
      <w:pPr>
        <w:rPr>
          <w:rFonts w:ascii="Segoe UI" w:hAnsi="Segoe UI" w:cs="Segoe UI"/>
        </w:rPr>
      </w:pPr>
    </w:p>
    <w:p w14:paraId="775E7356" w14:textId="7D7BA233" w:rsidR="00945140" w:rsidRPr="00945140" w:rsidRDefault="00945140" w:rsidP="00945140">
      <w:pPr>
        <w:rPr>
          <w:rFonts w:ascii="Segoe UI" w:hAnsi="Segoe UI" w:cs="Segoe UI"/>
        </w:rPr>
      </w:pPr>
    </w:p>
    <w:p w14:paraId="0B0A7764" w14:textId="2B92EA5B" w:rsidR="00945140" w:rsidRPr="00945140" w:rsidRDefault="00945140" w:rsidP="00945140">
      <w:pPr>
        <w:rPr>
          <w:rFonts w:ascii="Segoe UI" w:hAnsi="Segoe UI" w:cs="Segoe UI"/>
        </w:rPr>
      </w:pPr>
    </w:p>
    <w:p w14:paraId="3E357349" w14:textId="23948346" w:rsidR="00945140" w:rsidRPr="00945140" w:rsidRDefault="00945140" w:rsidP="00945140">
      <w:pPr>
        <w:rPr>
          <w:rFonts w:ascii="Segoe UI" w:hAnsi="Segoe UI" w:cs="Segoe UI"/>
        </w:rPr>
      </w:pPr>
    </w:p>
    <w:p w14:paraId="137CE069" w14:textId="0E7CD570" w:rsidR="00945140" w:rsidRPr="00945140" w:rsidRDefault="00945140" w:rsidP="00945140">
      <w:pPr>
        <w:tabs>
          <w:tab w:val="left" w:pos="5502"/>
        </w:tabs>
        <w:rPr>
          <w:rFonts w:ascii="Segoe UI" w:hAnsi="Segoe UI" w:cs="Segoe UI"/>
        </w:rPr>
      </w:pPr>
      <w:r>
        <w:rPr>
          <w:rFonts w:ascii="Segoe UI" w:hAnsi="Segoe UI" w:cs="Segoe UI"/>
        </w:rPr>
        <w:tab/>
      </w:r>
    </w:p>
    <w:p w14:paraId="4C6D0C47" w14:textId="77777777" w:rsidR="00945140" w:rsidRPr="00945140" w:rsidRDefault="00945140" w:rsidP="00945140">
      <w:pPr>
        <w:rPr>
          <w:rFonts w:ascii="Segoe UI" w:hAnsi="Segoe UI" w:cs="Segoe UI"/>
        </w:rPr>
      </w:pPr>
    </w:p>
    <w:p w14:paraId="4FAFE607" w14:textId="77777777" w:rsidR="00293F90" w:rsidRPr="009B0B7F" w:rsidRDefault="002B384E" w:rsidP="00A121AD">
      <w:pPr>
        <w:pStyle w:val="Nadpis1"/>
        <w:pageBreakBefore/>
        <w:numPr>
          <w:ilvl w:val="0"/>
          <w:numId w:val="1"/>
        </w:numPr>
        <w:spacing w:after="200" w:line="276" w:lineRule="auto"/>
        <w:ind w:left="426" w:hanging="426"/>
        <w:jc w:val="left"/>
        <w:rPr>
          <w:rFonts w:ascii="Segoe UI" w:hAnsi="Segoe UI" w:cs="Segoe UI"/>
          <w:b/>
          <w:szCs w:val="28"/>
          <w:u w:val="single"/>
        </w:rPr>
      </w:pPr>
      <w:bookmarkStart w:id="39" w:name="_Toc192639680"/>
      <w:r w:rsidRPr="009B0B7F">
        <w:rPr>
          <w:rFonts w:ascii="Segoe UI" w:hAnsi="Segoe UI" w:cs="Segoe UI"/>
          <w:b/>
          <w:szCs w:val="28"/>
          <w:u w:val="single"/>
        </w:rPr>
        <w:lastRenderedPageBreak/>
        <w:t xml:space="preserve">Vymezení </w:t>
      </w:r>
      <w:r w:rsidR="002131FA" w:rsidRPr="009B0B7F">
        <w:rPr>
          <w:rFonts w:ascii="Segoe UI" w:hAnsi="Segoe UI" w:cs="Segoe UI"/>
          <w:b/>
          <w:szCs w:val="28"/>
          <w:u w:val="single"/>
        </w:rPr>
        <w:t>hodnot</w:t>
      </w:r>
      <w:r w:rsidR="00413179" w:rsidRPr="009B0B7F">
        <w:rPr>
          <w:rFonts w:ascii="Segoe UI" w:hAnsi="Segoe UI" w:cs="Segoe UI"/>
          <w:b/>
          <w:szCs w:val="28"/>
          <w:u w:val="single"/>
        </w:rPr>
        <w:t>i</w:t>
      </w:r>
      <w:r w:rsidR="002131FA" w:rsidRPr="009B0B7F">
        <w:rPr>
          <w:rFonts w:ascii="Segoe UI" w:hAnsi="Segoe UI" w:cs="Segoe UI"/>
          <w:b/>
          <w:szCs w:val="28"/>
          <w:u w:val="single"/>
        </w:rPr>
        <w:t>cích kritérií</w:t>
      </w:r>
      <w:bookmarkEnd w:id="39"/>
      <w:r w:rsidR="002131FA" w:rsidRPr="009B0B7F">
        <w:rPr>
          <w:rFonts w:ascii="Segoe UI" w:hAnsi="Segoe UI" w:cs="Segoe UI"/>
          <w:b/>
          <w:szCs w:val="28"/>
          <w:u w:val="single"/>
        </w:rPr>
        <w:t xml:space="preserve"> </w:t>
      </w:r>
    </w:p>
    <w:p w14:paraId="2A1871C3" w14:textId="77777777" w:rsidR="00D231C9" w:rsidRPr="009B0B7F" w:rsidRDefault="00413179" w:rsidP="008D78D9">
      <w:pPr>
        <w:pStyle w:val="Nadpis2"/>
        <w:keepLines/>
        <w:numPr>
          <w:ilvl w:val="1"/>
          <w:numId w:val="1"/>
        </w:numPr>
        <w:spacing w:after="120" w:line="276" w:lineRule="auto"/>
        <w:ind w:left="998" w:hanging="572"/>
        <w:rPr>
          <w:rFonts w:ascii="Segoe UI" w:hAnsi="Segoe UI" w:cs="Segoe UI"/>
          <w:b/>
          <w:sz w:val="22"/>
        </w:rPr>
      </w:pPr>
      <w:bookmarkStart w:id="40" w:name="_Základní_údaje_o"/>
      <w:bookmarkStart w:id="41" w:name="_Ref207332822"/>
      <w:bookmarkEnd w:id="40"/>
      <w:r w:rsidRPr="009B0B7F">
        <w:rPr>
          <w:rFonts w:ascii="Segoe UI" w:hAnsi="Segoe UI" w:cs="Segoe UI"/>
          <w:b/>
          <w:sz w:val="22"/>
        </w:rPr>
        <w:t>H</w:t>
      </w:r>
      <w:r w:rsidR="00F81491" w:rsidRPr="009B0B7F">
        <w:rPr>
          <w:rFonts w:ascii="Segoe UI" w:hAnsi="Segoe UI" w:cs="Segoe UI"/>
          <w:b/>
          <w:sz w:val="22"/>
        </w:rPr>
        <w:t>odnot</w:t>
      </w:r>
      <w:r w:rsidRPr="009B0B7F">
        <w:rPr>
          <w:rFonts w:ascii="Segoe UI" w:hAnsi="Segoe UI" w:cs="Segoe UI"/>
          <w:b/>
          <w:sz w:val="22"/>
        </w:rPr>
        <w:t>i</w:t>
      </w:r>
      <w:r w:rsidR="00F81491" w:rsidRPr="009B0B7F">
        <w:rPr>
          <w:rFonts w:ascii="Segoe UI" w:hAnsi="Segoe UI" w:cs="Segoe UI"/>
          <w:b/>
          <w:sz w:val="22"/>
        </w:rPr>
        <w:t xml:space="preserve">cí kritéria </w:t>
      </w:r>
    </w:p>
    <w:p w14:paraId="06D109CE" w14:textId="77777777" w:rsidR="00AA71E2" w:rsidRPr="009B0B7F" w:rsidRDefault="00EB0ED2" w:rsidP="00356446">
      <w:pPr>
        <w:pStyle w:val="Nadpis2"/>
        <w:keepLines/>
        <w:spacing w:after="120" w:line="276" w:lineRule="auto"/>
        <w:ind w:left="426"/>
        <w:jc w:val="both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sz w:val="22"/>
        </w:rPr>
        <w:t xml:space="preserve">Nabídky budou hodnoceny </w:t>
      </w:r>
      <w:r w:rsidR="004F7FCE" w:rsidRPr="009B0B7F">
        <w:rPr>
          <w:rFonts w:ascii="Segoe UI" w:hAnsi="Segoe UI" w:cs="Segoe UI"/>
          <w:sz w:val="22"/>
        </w:rPr>
        <w:t>v souladu s ust. § 114 a násl. ZZVZ podle jejich ekonomické výhodnosti. Ekonomicky nejvýhodnější nabídkou je nabídka, která v souhrnu nejlépe naplní stanovená kritéria hodnocení</w:t>
      </w:r>
      <w:r w:rsidR="008F7B13" w:rsidRPr="009B0B7F">
        <w:rPr>
          <w:rFonts w:ascii="Segoe UI" w:hAnsi="Segoe UI" w:cs="Segoe UI"/>
          <w:sz w:val="22"/>
        </w:rPr>
        <w:t xml:space="preserve"> (hodnoticí kritéria)</w:t>
      </w:r>
      <w:r w:rsidR="00AA71E2" w:rsidRPr="009B0B7F">
        <w:rPr>
          <w:rFonts w:ascii="Segoe UI" w:hAnsi="Segoe UI" w:cs="Segoe UI"/>
          <w:sz w:val="22"/>
        </w:rPr>
        <w:t>.</w:t>
      </w:r>
    </w:p>
    <w:p w14:paraId="1C71CDA6" w14:textId="77777777" w:rsidR="004F7FCE" w:rsidRPr="009B0B7F" w:rsidRDefault="00AA71E2" w:rsidP="00DD418C">
      <w:pPr>
        <w:pStyle w:val="Nadpis2"/>
        <w:keepLines/>
        <w:spacing w:after="120" w:line="276" w:lineRule="auto"/>
        <w:ind w:left="426"/>
        <w:jc w:val="both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sz w:val="22"/>
        </w:rPr>
        <w:t>Zadavatel stanovil v souladu s § 116 ZZVZ následující</w:t>
      </w:r>
      <w:r w:rsidR="00413179" w:rsidRPr="009B0B7F">
        <w:rPr>
          <w:rFonts w:ascii="Segoe UI" w:hAnsi="Segoe UI" w:cs="Segoe UI"/>
          <w:sz w:val="22"/>
        </w:rPr>
        <w:t xml:space="preserve"> hodnoticí</w:t>
      </w:r>
      <w:r w:rsidRPr="009B0B7F">
        <w:rPr>
          <w:rFonts w:ascii="Segoe UI" w:hAnsi="Segoe UI" w:cs="Segoe UI"/>
          <w:sz w:val="22"/>
        </w:rPr>
        <w:t xml:space="preserve"> kritéria: </w:t>
      </w:r>
      <w:r w:rsidR="004F7FCE" w:rsidRPr="009B0B7F">
        <w:rPr>
          <w:rFonts w:ascii="Segoe UI" w:hAnsi="Segoe UI" w:cs="Segoe UI"/>
          <w:sz w:val="22"/>
        </w:rPr>
        <w:t xml:space="preserve"> </w:t>
      </w:r>
    </w:p>
    <w:tbl>
      <w:tblPr>
        <w:tblW w:w="922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6533"/>
        <w:gridCol w:w="1558"/>
      </w:tblGrid>
      <w:tr w:rsidR="003636C0" w:rsidRPr="009B0B7F" w14:paraId="61D9C068" w14:textId="77777777" w:rsidTr="00001D8E">
        <w:trPr>
          <w:trHeight w:val="567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4EB1A6B" w14:textId="77777777" w:rsidR="003636C0" w:rsidRPr="009B0B7F" w:rsidRDefault="008F7B13" w:rsidP="00472ECC">
            <w:pPr>
              <w:pStyle w:val="MTLNormalbezmezer"/>
              <w:spacing w:line="276" w:lineRule="auto"/>
              <w:jc w:val="center"/>
              <w:rPr>
                <w:rFonts w:cs="Segoe UI"/>
                <w:b/>
                <w:szCs w:val="22"/>
              </w:rPr>
            </w:pPr>
            <w:r w:rsidRPr="009B0B7F">
              <w:rPr>
                <w:rFonts w:cs="Segoe UI"/>
                <w:b/>
                <w:szCs w:val="22"/>
              </w:rPr>
              <w:t>Kritérium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A614ECA" w14:textId="56BF907B" w:rsidR="003636C0" w:rsidRPr="009B0B7F" w:rsidRDefault="00413179" w:rsidP="00472ECC">
            <w:pPr>
              <w:pStyle w:val="MTLNormalbezmezer"/>
              <w:spacing w:line="276" w:lineRule="auto"/>
              <w:jc w:val="center"/>
              <w:rPr>
                <w:rFonts w:cs="Segoe UI"/>
                <w:b/>
                <w:szCs w:val="22"/>
              </w:rPr>
            </w:pPr>
            <w:r w:rsidRPr="009B0B7F">
              <w:rPr>
                <w:rFonts w:cs="Segoe UI"/>
                <w:b/>
                <w:szCs w:val="22"/>
              </w:rPr>
              <w:t>H</w:t>
            </w:r>
            <w:r w:rsidR="000D1A65">
              <w:rPr>
                <w:rFonts w:cs="Segoe UI"/>
                <w:b/>
                <w:szCs w:val="22"/>
              </w:rPr>
              <w:t>o</w:t>
            </w:r>
            <w:r w:rsidRPr="009B0B7F">
              <w:rPr>
                <w:rFonts w:cs="Segoe UI"/>
                <w:b/>
                <w:szCs w:val="22"/>
              </w:rPr>
              <w:t>dnoticí k</w:t>
            </w:r>
            <w:r w:rsidR="003636C0" w:rsidRPr="009B0B7F">
              <w:rPr>
                <w:rFonts w:cs="Segoe UI"/>
                <w:b/>
                <w:szCs w:val="22"/>
              </w:rPr>
              <w:t xml:space="preserve">ritéria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62188601" w14:textId="77777777" w:rsidR="003636C0" w:rsidRPr="009B0B7F" w:rsidRDefault="003636C0" w:rsidP="00472ECC">
            <w:pPr>
              <w:pStyle w:val="MTLNormalbezmezer"/>
              <w:spacing w:line="276" w:lineRule="auto"/>
              <w:jc w:val="center"/>
              <w:rPr>
                <w:rFonts w:cs="Segoe UI"/>
                <w:b/>
                <w:szCs w:val="22"/>
              </w:rPr>
            </w:pPr>
            <w:r w:rsidRPr="009B0B7F">
              <w:rPr>
                <w:rFonts w:cs="Segoe UI"/>
                <w:b/>
                <w:szCs w:val="22"/>
              </w:rPr>
              <w:t>Váha</w:t>
            </w:r>
          </w:p>
        </w:tc>
      </w:tr>
      <w:tr w:rsidR="003636C0" w:rsidRPr="009B0B7F" w14:paraId="234EE1D2" w14:textId="77777777" w:rsidTr="00001D8E">
        <w:trPr>
          <w:trHeight w:val="5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75322" w14:textId="77777777" w:rsidR="003636C0" w:rsidRPr="009B0B7F" w:rsidRDefault="008F7B13" w:rsidP="00472ECC">
            <w:pPr>
              <w:pStyle w:val="MTLNormalbezmezer"/>
              <w:spacing w:line="276" w:lineRule="auto"/>
              <w:jc w:val="center"/>
              <w:rPr>
                <w:rFonts w:cs="Segoe UI"/>
                <w:szCs w:val="22"/>
              </w:rPr>
            </w:pPr>
            <w:r w:rsidRPr="009B0B7F">
              <w:rPr>
                <w:rFonts w:cs="Segoe UI"/>
                <w:szCs w:val="22"/>
              </w:rPr>
              <w:t>K.1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D3B23" w14:textId="77777777" w:rsidR="003636C0" w:rsidRPr="009B0B7F" w:rsidRDefault="003636C0" w:rsidP="00472ECC">
            <w:pPr>
              <w:pStyle w:val="MTLNormalbezmezer"/>
              <w:spacing w:line="276" w:lineRule="auto"/>
              <w:jc w:val="center"/>
              <w:rPr>
                <w:rFonts w:cs="Segoe UI"/>
                <w:szCs w:val="22"/>
              </w:rPr>
            </w:pPr>
            <w:r w:rsidRPr="009B0B7F">
              <w:rPr>
                <w:rFonts w:cs="Segoe UI"/>
                <w:szCs w:val="22"/>
              </w:rPr>
              <w:t xml:space="preserve">Celková </w:t>
            </w:r>
            <w:r w:rsidR="008F7B13" w:rsidRPr="009B0B7F">
              <w:rPr>
                <w:rFonts w:cs="Segoe UI"/>
                <w:szCs w:val="22"/>
              </w:rPr>
              <w:t>finanční výhodnost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263E3" w14:textId="4485334E" w:rsidR="003636C0" w:rsidRPr="009B0B7F" w:rsidRDefault="008B6654" w:rsidP="00472ECC">
            <w:pPr>
              <w:pStyle w:val="MTLNormalbezmezer"/>
              <w:spacing w:line="276" w:lineRule="auto"/>
              <w:jc w:val="center"/>
              <w:rPr>
                <w:rFonts w:cs="Segoe UI"/>
                <w:szCs w:val="22"/>
              </w:rPr>
            </w:pPr>
            <w:r w:rsidRPr="009B0B7F">
              <w:rPr>
                <w:rFonts w:cs="Segoe UI"/>
                <w:bCs/>
                <w:szCs w:val="22"/>
              </w:rPr>
              <w:t>7</w:t>
            </w:r>
            <w:r>
              <w:rPr>
                <w:rFonts w:cs="Segoe UI"/>
                <w:bCs/>
                <w:szCs w:val="22"/>
              </w:rPr>
              <w:t>5</w:t>
            </w:r>
            <w:r w:rsidRPr="009B0B7F">
              <w:rPr>
                <w:rFonts w:cs="Segoe UI"/>
                <w:bCs/>
                <w:szCs w:val="22"/>
              </w:rPr>
              <w:t xml:space="preserve"> </w:t>
            </w:r>
            <w:r w:rsidR="003636C0" w:rsidRPr="009B0B7F">
              <w:rPr>
                <w:rFonts w:cs="Segoe UI"/>
                <w:bCs/>
                <w:szCs w:val="22"/>
              </w:rPr>
              <w:t>%</w:t>
            </w:r>
          </w:p>
        </w:tc>
      </w:tr>
      <w:tr w:rsidR="003636C0" w:rsidRPr="009B0B7F" w14:paraId="25C7F468" w14:textId="77777777" w:rsidTr="00001D8E">
        <w:trPr>
          <w:trHeight w:val="510"/>
        </w:trPr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9ED90" w14:textId="77777777" w:rsidR="003636C0" w:rsidRPr="009B0B7F" w:rsidRDefault="008F7B13" w:rsidP="00472ECC">
            <w:pPr>
              <w:pStyle w:val="MTLNormalbezmezer"/>
              <w:spacing w:line="276" w:lineRule="auto"/>
              <w:jc w:val="center"/>
              <w:rPr>
                <w:rFonts w:cs="Segoe UI"/>
                <w:szCs w:val="22"/>
              </w:rPr>
            </w:pPr>
            <w:r w:rsidRPr="009B0B7F">
              <w:rPr>
                <w:rFonts w:cs="Segoe UI"/>
                <w:szCs w:val="22"/>
              </w:rPr>
              <w:t>K.2</w:t>
            </w:r>
          </w:p>
        </w:tc>
        <w:tc>
          <w:tcPr>
            <w:tcW w:w="6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B7099" w14:textId="77777777" w:rsidR="003636C0" w:rsidRPr="009B0B7F" w:rsidRDefault="003636C0" w:rsidP="00472ECC">
            <w:pPr>
              <w:pStyle w:val="MTLNormalbezmezer"/>
              <w:spacing w:line="276" w:lineRule="auto"/>
              <w:jc w:val="center"/>
              <w:rPr>
                <w:rFonts w:cs="Segoe UI"/>
                <w:szCs w:val="22"/>
              </w:rPr>
            </w:pPr>
            <w:r w:rsidRPr="009B0B7F">
              <w:rPr>
                <w:rFonts w:cs="Segoe UI"/>
                <w:szCs w:val="22"/>
              </w:rPr>
              <w:t xml:space="preserve">Kvalita </w:t>
            </w:r>
            <w:r w:rsidR="008F7B13" w:rsidRPr="009B0B7F">
              <w:rPr>
                <w:rFonts w:cs="Segoe UI"/>
                <w:szCs w:val="22"/>
              </w:rPr>
              <w:t>plnění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B7BC5" w14:textId="77777777" w:rsidR="003636C0" w:rsidRPr="009B0B7F" w:rsidRDefault="00E02EAC" w:rsidP="00472ECC">
            <w:pPr>
              <w:pStyle w:val="MTLNormalbezmezer"/>
              <w:spacing w:line="276" w:lineRule="auto"/>
              <w:jc w:val="center"/>
              <w:rPr>
                <w:rFonts w:cs="Segoe UI"/>
                <w:bCs/>
                <w:szCs w:val="22"/>
              </w:rPr>
            </w:pPr>
            <w:r w:rsidRPr="009B0B7F">
              <w:rPr>
                <w:rFonts w:cs="Segoe UI"/>
                <w:bCs/>
                <w:szCs w:val="22"/>
              </w:rPr>
              <w:t xml:space="preserve">25 </w:t>
            </w:r>
            <w:r w:rsidR="003636C0" w:rsidRPr="009B0B7F">
              <w:rPr>
                <w:rFonts w:cs="Segoe UI"/>
                <w:bCs/>
                <w:szCs w:val="22"/>
              </w:rPr>
              <w:t>%</w:t>
            </w:r>
          </w:p>
        </w:tc>
      </w:tr>
    </w:tbl>
    <w:p w14:paraId="55AB398A" w14:textId="77777777" w:rsidR="004F7FCE" w:rsidRPr="009B0B7F" w:rsidRDefault="004F7FCE" w:rsidP="008D78D9">
      <w:pPr>
        <w:pStyle w:val="Nadpis2"/>
        <w:keepLines/>
        <w:spacing w:after="120" w:line="276" w:lineRule="auto"/>
        <w:ind w:left="426"/>
        <w:rPr>
          <w:rFonts w:ascii="Segoe UI" w:hAnsi="Segoe UI" w:cs="Segoe UI"/>
          <w:sz w:val="22"/>
        </w:rPr>
      </w:pPr>
    </w:p>
    <w:p w14:paraId="24CB4A89" w14:textId="63BEAA35" w:rsidR="002131FA" w:rsidRPr="009B0B7F" w:rsidRDefault="002A5B0A" w:rsidP="008D78D9">
      <w:pPr>
        <w:pStyle w:val="Nadpis2"/>
        <w:keepLines/>
        <w:spacing w:after="120" w:line="276" w:lineRule="auto"/>
        <w:ind w:left="426"/>
        <w:jc w:val="both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sz w:val="22"/>
        </w:rPr>
        <w:t>Zadavatel si vyhrazuje právo přidělit jednot</w:t>
      </w:r>
      <w:r w:rsidR="000902DF" w:rsidRPr="009B0B7F">
        <w:rPr>
          <w:rFonts w:ascii="Segoe UI" w:hAnsi="Segoe UI" w:cs="Segoe UI"/>
          <w:sz w:val="22"/>
        </w:rPr>
        <w:t>livým nabídkám při hodnocení v rámci uvedených kritérií hodnocení stejný počet b</w:t>
      </w:r>
      <w:r w:rsidR="00585F1F" w:rsidRPr="009B0B7F">
        <w:rPr>
          <w:rFonts w:ascii="Segoe UI" w:hAnsi="Segoe UI" w:cs="Segoe UI"/>
          <w:sz w:val="22"/>
        </w:rPr>
        <w:t>o</w:t>
      </w:r>
      <w:r w:rsidR="000902DF" w:rsidRPr="009B0B7F">
        <w:rPr>
          <w:rFonts w:ascii="Segoe UI" w:hAnsi="Segoe UI" w:cs="Segoe UI"/>
          <w:sz w:val="22"/>
        </w:rPr>
        <w:t>dů, pokud budou nabídky účastníků obsahovat totožné údaje nebo obsahovat údaje</w:t>
      </w:r>
      <w:r w:rsidR="0025326F" w:rsidRPr="009B0B7F">
        <w:rPr>
          <w:rFonts w:ascii="Segoe UI" w:hAnsi="Segoe UI" w:cs="Segoe UI"/>
          <w:sz w:val="22"/>
        </w:rPr>
        <w:t xml:space="preserve"> vypovídající o shodné kvalitě/úrovni nabízeného plnění</w:t>
      </w:r>
      <w:r w:rsidR="000902DF" w:rsidRPr="009B0B7F">
        <w:rPr>
          <w:rFonts w:ascii="Segoe UI" w:hAnsi="Segoe UI" w:cs="Segoe UI"/>
          <w:sz w:val="22"/>
        </w:rPr>
        <w:t>, a to zejm</w:t>
      </w:r>
      <w:r w:rsidR="00925431" w:rsidRPr="009B0B7F">
        <w:rPr>
          <w:rFonts w:ascii="Segoe UI" w:hAnsi="Segoe UI" w:cs="Segoe UI"/>
          <w:sz w:val="22"/>
        </w:rPr>
        <w:t>éna</w:t>
      </w:r>
      <w:r w:rsidR="000902DF" w:rsidRPr="009B0B7F">
        <w:rPr>
          <w:rFonts w:ascii="Segoe UI" w:hAnsi="Segoe UI" w:cs="Segoe UI"/>
          <w:sz w:val="22"/>
        </w:rPr>
        <w:t xml:space="preserve"> pro účely hodnocení podle kritérií hodnocení K</w:t>
      </w:r>
      <w:r w:rsidR="00293E3A" w:rsidRPr="009B0B7F">
        <w:rPr>
          <w:rFonts w:ascii="Segoe UI" w:hAnsi="Segoe UI" w:cs="Segoe UI"/>
          <w:sz w:val="22"/>
        </w:rPr>
        <w:t>.</w:t>
      </w:r>
      <w:r w:rsidR="000902DF" w:rsidRPr="009B0B7F">
        <w:rPr>
          <w:rFonts w:ascii="Segoe UI" w:hAnsi="Segoe UI" w:cs="Segoe UI"/>
          <w:sz w:val="22"/>
        </w:rPr>
        <w:t xml:space="preserve">2 </w:t>
      </w:r>
      <w:r w:rsidR="003640AF" w:rsidRPr="009B0B7F">
        <w:rPr>
          <w:rFonts w:ascii="Segoe UI" w:hAnsi="Segoe UI" w:cs="Segoe UI"/>
          <w:sz w:val="22"/>
        </w:rPr>
        <w:t>(včetně případných</w:t>
      </w:r>
      <w:r w:rsidR="000902DF" w:rsidRPr="009B0B7F">
        <w:rPr>
          <w:rFonts w:ascii="Segoe UI" w:hAnsi="Segoe UI" w:cs="Segoe UI"/>
          <w:sz w:val="22"/>
        </w:rPr>
        <w:t xml:space="preserve"> podkritérií</w:t>
      </w:r>
      <w:r w:rsidR="003640AF" w:rsidRPr="009B0B7F">
        <w:rPr>
          <w:rFonts w:ascii="Segoe UI" w:hAnsi="Segoe UI" w:cs="Segoe UI"/>
          <w:sz w:val="22"/>
        </w:rPr>
        <w:t>)</w:t>
      </w:r>
      <w:r w:rsidR="000902DF" w:rsidRPr="009B0B7F">
        <w:rPr>
          <w:rFonts w:ascii="Segoe UI" w:hAnsi="Segoe UI" w:cs="Segoe UI"/>
          <w:sz w:val="22"/>
        </w:rPr>
        <w:t xml:space="preserve">. </w:t>
      </w:r>
    </w:p>
    <w:p w14:paraId="25F736B9" w14:textId="77777777" w:rsidR="00AE4821" w:rsidRPr="009B0B7F" w:rsidRDefault="00AE4821" w:rsidP="00472ECC">
      <w:pPr>
        <w:spacing w:after="240" w:line="276" w:lineRule="auto"/>
        <w:ind w:left="426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Ekonomicky nejvýhodnější nabídkou je nabídka, která získá nejvyšší celkový počet bodů na všechna kritéria hodnocení. </w:t>
      </w:r>
    </w:p>
    <w:p w14:paraId="17FB1F97" w14:textId="77777777" w:rsidR="00A17B5B" w:rsidRPr="009B0B7F" w:rsidRDefault="00285DC8" w:rsidP="008D78D9">
      <w:pPr>
        <w:pStyle w:val="Nadpis2"/>
        <w:keepLines/>
        <w:spacing w:after="120" w:line="276" w:lineRule="auto"/>
        <w:ind w:left="426"/>
        <w:jc w:val="both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sz w:val="22"/>
        </w:rPr>
        <w:t>K</w:t>
      </w:r>
      <w:r w:rsidR="00AD2A75" w:rsidRPr="009B0B7F">
        <w:rPr>
          <w:rFonts w:ascii="Segoe UI" w:hAnsi="Segoe UI" w:cs="Segoe UI"/>
          <w:sz w:val="22"/>
        </w:rPr>
        <w:t>ritéria</w:t>
      </w:r>
      <w:r w:rsidRPr="009B0B7F">
        <w:rPr>
          <w:rFonts w:ascii="Segoe UI" w:hAnsi="Segoe UI" w:cs="Segoe UI"/>
          <w:sz w:val="22"/>
        </w:rPr>
        <w:t xml:space="preserve"> hodnocení</w:t>
      </w:r>
      <w:r w:rsidR="00A17B5B" w:rsidRPr="009B0B7F">
        <w:rPr>
          <w:rFonts w:ascii="Segoe UI" w:hAnsi="Segoe UI" w:cs="Segoe UI"/>
          <w:sz w:val="22"/>
        </w:rPr>
        <w:t xml:space="preserve"> </w:t>
      </w:r>
      <w:r w:rsidRPr="009B0B7F">
        <w:rPr>
          <w:rFonts w:ascii="Segoe UI" w:hAnsi="Segoe UI" w:cs="Segoe UI"/>
          <w:sz w:val="22"/>
        </w:rPr>
        <w:t xml:space="preserve">jsou se zohledněním podkritérií (K.2) definována </w:t>
      </w:r>
      <w:r w:rsidR="00A17B5B" w:rsidRPr="009B0B7F">
        <w:rPr>
          <w:rFonts w:ascii="Segoe UI" w:hAnsi="Segoe UI" w:cs="Segoe UI"/>
          <w:sz w:val="22"/>
        </w:rPr>
        <w:t xml:space="preserve">následovně: </w:t>
      </w:r>
    </w:p>
    <w:p w14:paraId="17F7A92B" w14:textId="77777777" w:rsidR="00A17B5B" w:rsidRPr="009B0B7F" w:rsidRDefault="00A17B5B" w:rsidP="00472ECC">
      <w:pPr>
        <w:spacing w:line="276" w:lineRule="auto"/>
        <w:rPr>
          <w:rFonts w:ascii="Segoe UI" w:hAnsi="Segoe UI" w:cs="Segoe UI"/>
        </w:rPr>
      </w:pPr>
    </w:p>
    <w:tbl>
      <w:tblPr>
        <w:tblW w:w="922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6816"/>
        <w:gridCol w:w="1558"/>
      </w:tblGrid>
      <w:tr w:rsidR="00A17B5B" w:rsidRPr="009B0B7F" w14:paraId="060247EB" w14:textId="77777777" w:rsidTr="00A17B5B">
        <w:trPr>
          <w:trHeight w:val="5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3218AC6" w14:textId="77777777" w:rsidR="00A17B5B" w:rsidRPr="009B0B7F" w:rsidRDefault="00A17B5B" w:rsidP="00472ECC">
            <w:pPr>
              <w:pStyle w:val="MTLNormalbezmezer"/>
              <w:spacing w:line="276" w:lineRule="auto"/>
              <w:jc w:val="center"/>
              <w:rPr>
                <w:rFonts w:cs="Segoe UI"/>
                <w:b/>
                <w:szCs w:val="22"/>
              </w:rPr>
            </w:pP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8D59198" w14:textId="77777777" w:rsidR="00A17B5B" w:rsidRPr="009B0B7F" w:rsidRDefault="00A17B5B" w:rsidP="00472ECC">
            <w:pPr>
              <w:pStyle w:val="MTLNormalbezmezer"/>
              <w:spacing w:line="276" w:lineRule="auto"/>
              <w:jc w:val="center"/>
              <w:rPr>
                <w:rFonts w:cs="Segoe UI"/>
                <w:b/>
                <w:szCs w:val="22"/>
              </w:rPr>
            </w:pPr>
            <w:r w:rsidRPr="009B0B7F">
              <w:rPr>
                <w:rFonts w:cs="Segoe UI"/>
                <w:b/>
                <w:szCs w:val="22"/>
              </w:rPr>
              <w:t>Kritéria hodnocení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43F2886" w14:textId="77777777" w:rsidR="00A17B5B" w:rsidRPr="009B0B7F" w:rsidRDefault="00A17B5B" w:rsidP="00472ECC">
            <w:pPr>
              <w:pStyle w:val="MTLNormalbezmezer"/>
              <w:spacing w:line="276" w:lineRule="auto"/>
              <w:jc w:val="center"/>
              <w:rPr>
                <w:rFonts w:cs="Segoe UI"/>
                <w:b/>
                <w:szCs w:val="22"/>
              </w:rPr>
            </w:pPr>
            <w:r w:rsidRPr="009B0B7F">
              <w:rPr>
                <w:rFonts w:cs="Segoe UI"/>
                <w:b/>
                <w:szCs w:val="22"/>
              </w:rPr>
              <w:t>Váha</w:t>
            </w:r>
          </w:p>
        </w:tc>
      </w:tr>
      <w:tr w:rsidR="00A17B5B" w:rsidRPr="009B0B7F" w14:paraId="765B4CE9" w14:textId="77777777" w:rsidTr="00A17B5B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DAE6E" w14:textId="77777777" w:rsidR="00A17B5B" w:rsidRPr="009B0B7F" w:rsidRDefault="00AD2A75" w:rsidP="00472ECC">
            <w:pPr>
              <w:pStyle w:val="MTLNormalbezmezer"/>
              <w:spacing w:line="276" w:lineRule="auto"/>
              <w:jc w:val="center"/>
              <w:rPr>
                <w:rFonts w:cs="Segoe UI"/>
                <w:b/>
                <w:bCs/>
                <w:szCs w:val="22"/>
              </w:rPr>
            </w:pPr>
            <w:bookmarkStart w:id="42" w:name="_Hlk49379233"/>
            <w:r w:rsidRPr="009B0B7F">
              <w:rPr>
                <w:rFonts w:cs="Segoe UI"/>
                <w:b/>
                <w:bCs/>
                <w:szCs w:val="22"/>
              </w:rPr>
              <w:t>K</w:t>
            </w:r>
            <w:r w:rsidR="00A17B5B" w:rsidRPr="009B0B7F">
              <w:rPr>
                <w:rFonts w:cs="Segoe UI"/>
                <w:b/>
                <w:bCs/>
                <w:szCs w:val="22"/>
              </w:rPr>
              <w:t>.</w:t>
            </w:r>
            <w:r w:rsidRPr="009B0B7F">
              <w:rPr>
                <w:rFonts w:cs="Segoe UI"/>
                <w:b/>
                <w:bCs/>
                <w:szCs w:val="22"/>
              </w:rPr>
              <w:t>1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9844E" w14:textId="77777777" w:rsidR="00A17B5B" w:rsidRPr="009B0B7F" w:rsidRDefault="00A17B5B" w:rsidP="00472ECC">
            <w:pPr>
              <w:pStyle w:val="MTLNormalbezmezer"/>
              <w:spacing w:line="276" w:lineRule="auto"/>
              <w:jc w:val="center"/>
              <w:rPr>
                <w:rFonts w:cs="Segoe UI"/>
                <w:b/>
                <w:bCs/>
                <w:szCs w:val="22"/>
              </w:rPr>
            </w:pPr>
            <w:r w:rsidRPr="009B0B7F">
              <w:rPr>
                <w:rFonts w:cs="Segoe UI"/>
                <w:b/>
                <w:bCs/>
                <w:szCs w:val="22"/>
              </w:rPr>
              <w:t xml:space="preserve">Celková </w:t>
            </w:r>
            <w:r w:rsidR="00AD2A75" w:rsidRPr="009B0B7F">
              <w:rPr>
                <w:rFonts w:cs="Segoe UI"/>
                <w:b/>
                <w:bCs/>
                <w:szCs w:val="22"/>
              </w:rPr>
              <w:t>finanční výhodnost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59614" w14:textId="3FC26387" w:rsidR="00A17B5B" w:rsidRPr="009B0B7F" w:rsidRDefault="005F70FA" w:rsidP="00472ECC">
            <w:pPr>
              <w:pStyle w:val="MTLNormalbezmezer"/>
              <w:spacing w:line="276" w:lineRule="auto"/>
              <w:jc w:val="center"/>
              <w:rPr>
                <w:rFonts w:cs="Segoe UI"/>
                <w:b/>
                <w:bCs/>
                <w:szCs w:val="22"/>
              </w:rPr>
            </w:pPr>
            <w:r w:rsidRPr="009B0B7F">
              <w:rPr>
                <w:rFonts w:cs="Segoe UI"/>
                <w:b/>
                <w:bCs/>
                <w:szCs w:val="22"/>
              </w:rPr>
              <w:t>7</w:t>
            </w:r>
            <w:r>
              <w:rPr>
                <w:rFonts w:cs="Segoe UI"/>
                <w:b/>
                <w:bCs/>
                <w:szCs w:val="22"/>
              </w:rPr>
              <w:t>5</w:t>
            </w:r>
            <w:r w:rsidRPr="009B0B7F">
              <w:rPr>
                <w:rFonts w:cs="Segoe UI"/>
                <w:b/>
                <w:bCs/>
                <w:szCs w:val="22"/>
              </w:rPr>
              <w:t xml:space="preserve"> </w:t>
            </w:r>
            <w:r w:rsidR="00213808" w:rsidRPr="009B0B7F">
              <w:rPr>
                <w:rFonts w:cs="Segoe UI"/>
                <w:b/>
                <w:bCs/>
                <w:szCs w:val="22"/>
              </w:rPr>
              <w:t>%</w:t>
            </w:r>
          </w:p>
        </w:tc>
      </w:tr>
      <w:bookmarkEnd w:id="42"/>
      <w:tr w:rsidR="00A17B5B" w:rsidRPr="009B0B7F" w14:paraId="50ECB257" w14:textId="77777777" w:rsidTr="00A17B5B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28A12" w14:textId="77777777" w:rsidR="00A17B5B" w:rsidRPr="009B0B7F" w:rsidRDefault="00AD2A75" w:rsidP="00472ECC">
            <w:pPr>
              <w:pStyle w:val="MTLNormalbezmezer"/>
              <w:spacing w:line="276" w:lineRule="auto"/>
              <w:jc w:val="center"/>
              <w:rPr>
                <w:rFonts w:cs="Segoe UI"/>
                <w:b/>
                <w:bCs/>
                <w:szCs w:val="22"/>
              </w:rPr>
            </w:pPr>
            <w:r w:rsidRPr="009B0B7F">
              <w:rPr>
                <w:rFonts w:cs="Segoe UI"/>
                <w:b/>
                <w:bCs/>
                <w:szCs w:val="22"/>
              </w:rPr>
              <w:t>K</w:t>
            </w:r>
            <w:r w:rsidR="00A17B5B" w:rsidRPr="009B0B7F">
              <w:rPr>
                <w:rFonts w:cs="Segoe UI"/>
                <w:b/>
                <w:bCs/>
                <w:szCs w:val="22"/>
              </w:rPr>
              <w:t>.</w:t>
            </w:r>
            <w:r w:rsidRPr="009B0B7F">
              <w:rPr>
                <w:rFonts w:cs="Segoe UI"/>
                <w:b/>
                <w:bCs/>
                <w:szCs w:val="22"/>
              </w:rPr>
              <w:t>2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79F18" w14:textId="77777777" w:rsidR="00A17B5B" w:rsidRPr="009B0B7F" w:rsidRDefault="00A17B5B" w:rsidP="00472ECC">
            <w:pPr>
              <w:pStyle w:val="MTLNormalbezmezer"/>
              <w:spacing w:line="276" w:lineRule="auto"/>
              <w:jc w:val="center"/>
              <w:rPr>
                <w:rFonts w:cs="Segoe UI"/>
                <w:b/>
                <w:bCs/>
                <w:szCs w:val="22"/>
              </w:rPr>
            </w:pPr>
            <w:r w:rsidRPr="009B0B7F">
              <w:rPr>
                <w:rFonts w:cs="Segoe UI"/>
                <w:b/>
                <w:bCs/>
                <w:szCs w:val="22"/>
              </w:rPr>
              <w:t xml:space="preserve">Kvalita </w:t>
            </w:r>
            <w:r w:rsidR="00AD2A75" w:rsidRPr="009B0B7F">
              <w:rPr>
                <w:rFonts w:cs="Segoe UI"/>
                <w:b/>
                <w:bCs/>
                <w:szCs w:val="22"/>
              </w:rPr>
              <w:t>plnění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BF2B4B" w14:textId="77777777" w:rsidR="00A17B5B" w:rsidRPr="009B0B7F" w:rsidRDefault="00E02EAC" w:rsidP="00472ECC">
            <w:pPr>
              <w:pStyle w:val="MTLNormalbezmezer"/>
              <w:spacing w:line="276" w:lineRule="auto"/>
              <w:jc w:val="center"/>
              <w:rPr>
                <w:rFonts w:cs="Segoe UI"/>
                <w:b/>
                <w:bCs/>
                <w:szCs w:val="22"/>
              </w:rPr>
            </w:pPr>
            <w:r w:rsidRPr="009B0B7F">
              <w:rPr>
                <w:rFonts w:cs="Segoe UI"/>
                <w:b/>
                <w:bCs/>
                <w:szCs w:val="22"/>
              </w:rPr>
              <w:t xml:space="preserve">25 </w:t>
            </w:r>
            <w:r w:rsidR="00213808" w:rsidRPr="009B0B7F">
              <w:rPr>
                <w:rFonts w:cs="Segoe UI"/>
                <w:b/>
                <w:bCs/>
                <w:szCs w:val="22"/>
              </w:rPr>
              <w:t>%</w:t>
            </w:r>
          </w:p>
        </w:tc>
      </w:tr>
      <w:tr w:rsidR="00A17B5B" w:rsidRPr="009B0B7F" w14:paraId="012DC037" w14:textId="77777777" w:rsidTr="00A17B5B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828222" w14:textId="77777777" w:rsidR="00A17B5B" w:rsidRPr="009B0B7F" w:rsidRDefault="00AD2A75" w:rsidP="00472ECC">
            <w:pPr>
              <w:pStyle w:val="MTLNormalbezmezer"/>
              <w:spacing w:line="276" w:lineRule="auto"/>
              <w:jc w:val="center"/>
              <w:rPr>
                <w:rFonts w:cs="Segoe UI"/>
                <w:i/>
                <w:iCs/>
                <w:szCs w:val="22"/>
              </w:rPr>
            </w:pPr>
            <w:r w:rsidRPr="009B0B7F">
              <w:rPr>
                <w:rFonts w:cs="Segoe UI"/>
                <w:i/>
                <w:iCs/>
                <w:szCs w:val="22"/>
              </w:rPr>
              <w:t>K.2.1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C7139D" w14:textId="77777777" w:rsidR="00A17B5B" w:rsidRPr="009B0B7F" w:rsidRDefault="00E24AC1" w:rsidP="00472ECC">
            <w:pPr>
              <w:pStyle w:val="MTLNormalbezmezer"/>
              <w:spacing w:line="276" w:lineRule="auto"/>
              <w:jc w:val="center"/>
              <w:rPr>
                <w:rFonts w:cs="Segoe UI"/>
                <w:i/>
                <w:iCs/>
                <w:szCs w:val="22"/>
              </w:rPr>
            </w:pPr>
            <w:r w:rsidRPr="009B0B7F">
              <w:rPr>
                <w:rFonts w:cs="Segoe UI"/>
                <w:i/>
                <w:iCs/>
                <w:szCs w:val="22"/>
              </w:rPr>
              <w:t>Navržená technologie a koncep</w:t>
            </w:r>
            <w:r w:rsidR="006B6C75" w:rsidRPr="009B0B7F">
              <w:rPr>
                <w:rFonts w:cs="Segoe UI"/>
                <w:i/>
                <w:iCs/>
                <w:szCs w:val="22"/>
              </w:rPr>
              <w:t>ce řešení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84FE4" w14:textId="77777777" w:rsidR="00A17B5B" w:rsidRPr="009B0B7F" w:rsidRDefault="00E02EAC" w:rsidP="00472ECC">
            <w:pPr>
              <w:pStyle w:val="MTLNormalbezmezer"/>
              <w:spacing w:line="276" w:lineRule="auto"/>
              <w:jc w:val="center"/>
              <w:rPr>
                <w:rFonts w:cs="Segoe UI"/>
                <w:bCs/>
                <w:i/>
                <w:iCs/>
                <w:szCs w:val="22"/>
              </w:rPr>
            </w:pPr>
            <w:r w:rsidRPr="009B0B7F">
              <w:rPr>
                <w:rFonts w:cs="Segoe UI"/>
                <w:bCs/>
                <w:i/>
                <w:iCs/>
                <w:szCs w:val="22"/>
              </w:rPr>
              <w:t xml:space="preserve">75 </w:t>
            </w:r>
            <w:r w:rsidR="00E24AC1" w:rsidRPr="009B0B7F">
              <w:rPr>
                <w:rFonts w:cs="Segoe UI"/>
                <w:bCs/>
                <w:i/>
                <w:iCs/>
                <w:szCs w:val="22"/>
              </w:rPr>
              <w:t>%</w:t>
            </w:r>
          </w:p>
        </w:tc>
      </w:tr>
      <w:tr w:rsidR="00A17B5B" w:rsidRPr="009B0B7F" w14:paraId="43C4C2A8" w14:textId="77777777" w:rsidTr="00A17B5B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39E0D" w14:textId="77777777" w:rsidR="00A17B5B" w:rsidRPr="009B0B7F" w:rsidRDefault="00AD2A75" w:rsidP="00472ECC">
            <w:pPr>
              <w:pStyle w:val="MTLNormalbezmezer"/>
              <w:spacing w:line="276" w:lineRule="auto"/>
              <w:jc w:val="center"/>
              <w:rPr>
                <w:rFonts w:cs="Segoe UI"/>
                <w:i/>
                <w:iCs/>
                <w:szCs w:val="22"/>
              </w:rPr>
            </w:pPr>
            <w:r w:rsidRPr="009B0B7F">
              <w:rPr>
                <w:rFonts w:cs="Segoe UI"/>
                <w:i/>
                <w:iCs/>
                <w:szCs w:val="22"/>
              </w:rPr>
              <w:t>K.2.</w:t>
            </w:r>
            <w:r w:rsidR="00213808" w:rsidRPr="009B0B7F">
              <w:rPr>
                <w:rFonts w:cs="Segoe UI"/>
                <w:i/>
                <w:iCs/>
                <w:szCs w:val="22"/>
              </w:rPr>
              <w:t>2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328AB" w14:textId="77777777" w:rsidR="00A17B5B" w:rsidRPr="009B0B7F" w:rsidRDefault="00E24AC1" w:rsidP="00472ECC">
            <w:pPr>
              <w:pStyle w:val="MTLNormalbezmezer"/>
              <w:spacing w:line="276" w:lineRule="auto"/>
              <w:jc w:val="center"/>
              <w:rPr>
                <w:rFonts w:cs="Segoe UI"/>
                <w:i/>
                <w:iCs/>
                <w:szCs w:val="22"/>
              </w:rPr>
            </w:pPr>
            <w:r w:rsidRPr="009B0B7F">
              <w:rPr>
                <w:rFonts w:cs="Segoe UI"/>
                <w:i/>
                <w:iCs/>
                <w:szCs w:val="22"/>
              </w:rPr>
              <w:t>Technické garance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7C2C84" w14:textId="77777777" w:rsidR="00A17B5B" w:rsidRPr="009B0B7F" w:rsidRDefault="00E24AC1" w:rsidP="00472ECC">
            <w:pPr>
              <w:pStyle w:val="MTLNormalbezmezer"/>
              <w:spacing w:line="276" w:lineRule="auto"/>
              <w:jc w:val="center"/>
              <w:rPr>
                <w:rFonts w:cs="Segoe UI"/>
                <w:bCs/>
                <w:i/>
                <w:iCs/>
                <w:szCs w:val="22"/>
              </w:rPr>
            </w:pPr>
            <w:r w:rsidRPr="009B0B7F">
              <w:rPr>
                <w:rFonts w:cs="Segoe UI"/>
                <w:bCs/>
                <w:i/>
                <w:iCs/>
                <w:szCs w:val="22"/>
              </w:rPr>
              <w:t>15 %</w:t>
            </w:r>
          </w:p>
        </w:tc>
      </w:tr>
      <w:tr w:rsidR="009E228A" w:rsidRPr="009B0B7F" w14:paraId="76A5C7EA" w14:textId="77777777" w:rsidTr="00A17B5B">
        <w:trPr>
          <w:trHeight w:val="5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C86DD" w14:textId="77777777" w:rsidR="009E228A" w:rsidRPr="009B0B7F" w:rsidRDefault="00AD2A75" w:rsidP="00472ECC">
            <w:pPr>
              <w:pStyle w:val="MTLNormalbezmezer"/>
              <w:spacing w:line="276" w:lineRule="auto"/>
              <w:jc w:val="center"/>
              <w:rPr>
                <w:rFonts w:cs="Segoe UI"/>
                <w:i/>
                <w:iCs/>
                <w:szCs w:val="22"/>
              </w:rPr>
            </w:pPr>
            <w:r w:rsidRPr="009B0B7F">
              <w:rPr>
                <w:rFonts w:cs="Segoe UI"/>
                <w:i/>
                <w:iCs/>
                <w:szCs w:val="22"/>
              </w:rPr>
              <w:t>K.2.</w:t>
            </w:r>
            <w:r w:rsidR="00213808" w:rsidRPr="009B0B7F">
              <w:rPr>
                <w:rFonts w:cs="Segoe UI"/>
                <w:i/>
                <w:iCs/>
                <w:szCs w:val="22"/>
              </w:rPr>
              <w:t>3</w:t>
            </w:r>
          </w:p>
        </w:tc>
        <w:tc>
          <w:tcPr>
            <w:tcW w:w="6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7EB256" w14:textId="77777777" w:rsidR="009E228A" w:rsidRPr="009B0B7F" w:rsidRDefault="00213808" w:rsidP="00472ECC">
            <w:pPr>
              <w:pStyle w:val="MTLNormalbezmezer"/>
              <w:spacing w:line="276" w:lineRule="auto"/>
              <w:jc w:val="center"/>
              <w:rPr>
                <w:rFonts w:cs="Segoe UI"/>
                <w:i/>
                <w:iCs/>
                <w:szCs w:val="22"/>
              </w:rPr>
            </w:pPr>
            <w:r w:rsidRPr="009B0B7F">
              <w:rPr>
                <w:rFonts w:cs="Segoe UI"/>
                <w:i/>
                <w:iCs/>
                <w:szCs w:val="22"/>
              </w:rPr>
              <w:t xml:space="preserve">Ekologické </w:t>
            </w:r>
            <w:r w:rsidR="009E228A" w:rsidRPr="009B0B7F">
              <w:rPr>
                <w:rFonts w:cs="Segoe UI"/>
                <w:i/>
                <w:iCs/>
                <w:szCs w:val="22"/>
              </w:rPr>
              <w:t>parametry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8C765E" w14:textId="77777777" w:rsidR="009E228A" w:rsidRPr="009B0B7F" w:rsidRDefault="00E02EAC" w:rsidP="00472ECC">
            <w:pPr>
              <w:pStyle w:val="MTLNormalbezmezer"/>
              <w:spacing w:line="276" w:lineRule="auto"/>
              <w:jc w:val="center"/>
              <w:rPr>
                <w:rFonts w:cs="Segoe UI"/>
                <w:bCs/>
                <w:i/>
                <w:iCs/>
                <w:szCs w:val="22"/>
              </w:rPr>
            </w:pPr>
            <w:r w:rsidRPr="009B0B7F">
              <w:rPr>
                <w:rFonts w:cs="Segoe UI"/>
                <w:bCs/>
                <w:i/>
                <w:iCs/>
                <w:szCs w:val="22"/>
              </w:rPr>
              <w:t xml:space="preserve">10 </w:t>
            </w:r>
            <w:r w:rsidR="004A0C31" w:rsidRPr="009B0B7F">
              <w:rPr>
                <w:rFonts w:cs="Segoe UI"/>
                <w:bCs/>
                <w:i/>
                <w:iCs/>
                <w:szCs w:val="22"/>
              </w:rPr>
              <w:t>%</w:t>
            </w:r>
          </w:p>
        </w:tc>
      </w:tr>
    </w:tbl>
    <w:p w14:paraId="52089902" w14:textId="77777777" w:rsidR="00A17B5B" w:rsidRPr="009B0B7F" w:rsidRDefault="00A17B5B" w:rsidP="00472ECC">
      <w:pPr>
        <w:spacing w:line="276" w:lineRule="auto"/>
        <w:rPr>
          <w:rFonts w:ascii="Segoe UI" w:hAnsi="Segoe UI" w:cs="Segoe UI"/>
        </w:rPr>
      </w:pPr>
    </w:p>
    <w:p w14:paraId="2EE2C0F6" w14:textId="77777777" w:rsidR="00EB0ED2" w:rsidRPr="009B0B7F" w:rsidRDefault="00097418" w:rsidP="00AA71E2">
      <w:pPr>
        <w:pStyle w:val="Nadpis1"/>
        <w:pageBreakBefore/>
        <w:numPr>
          <w:ilvl w:val="0"/>
          <w:numId w:val="1"/>
        </w:numPr>
        <w:spacing w:after="200" w:line="276" w:lineRule="auto"/>
        <w:ind w:left="426" w:hanging="426"/>
        <w:jc w:val="left"/>
        <w:rPr>
          <w:rFonts w:ascii="Segoe UI" w:hAnsi="Segoe UI" w:cs="Segoe UI"/>
          <w:b/>
          <w:sz w:val="22"/>
          <w:u w:val="single"/>
        </w:rPr>
      </w:pPr>
      <w:bookmarkStart w:id="43" w:name="_Toc192639681"/>
      <w:r w:rsidRPr="009B0B7F">
        <w:rPr>
          <w:rFonts w:ascii="Segoe UI" w:hAnsi="Segoe UI" w:cs="Segoe UI"/>
          <w:b/>
          <w:szCs w:val="28"/>
          <w:u w:val="single"/>
        </w:rPr>
        <w:lastRenderedPageBreak/>
        <w:t>Základní p</w:t>
      </w:r>
      <w:r w:rsidR="00AA71E2" w:rsidRPr="009B0B7F">
        <w:rPr>
          <w:rFonts w:ascii="Segoe UI" w:hAnsi="Segoe UI" w:cs="Segoe UI"/>
          <w:b/>
          <w:szCs w:val="28"/>
          <w:u w:val="single"/>
        </w:rPr>
        <w:t xml:space="preserve">ostup </w:t>
      </w:r>
      <w:r w:rsidRPr="009B0B7F">
        <w:rPr>
          <w:rFonts w:ascii="Segoe UI" w:hAnsi="Segoe UI" w:cs="Segoe UI"/>
          <w:b/>
          <w:szCs w:val="28"/>
          <w:u w:val="single"/>
        </w:rPr>
        <w:t xml:space="preserve">při </w:t>
      </w:r>
      <w:r w:rsidR="00AA71E2" w:rsidRPr="009B0B7F">
        <w:rPr>
          <w:rFonts w:ascii="Segoe UI" w:hAnsi="Segoe UI" w:cs="Segoe UI"/>
          <w:b/>
          <w:szCs w:val="28"/>
          <w:u w:val="single"/>
        </w:rPr>
        <w:t>hodnocení nabídek</w:t>
      </w:r>
      <w:bookmarkEnd w:id="43"/>
    </w:p>
    <w:p w14:paraId="4C117209" w14:textId="77777777" w:rsidR="00E37922" w:rsidRPr="009B0B7F" w:rsidRDefault="00E37922" w:rsidP="008D78D9">
      <w:pPr>
        <w:pStyle w:val="Nadpis2"/>
        <w:keepLines/>
        <w:numPr>
          <w:ilvl w:val="1"/>
          <w:numId w:val="1"/>
        </w:numPr>
        <w:spacing w:after="120" w:line="276" w:lineRule="auto"/>
        <w:ind w:left="998" w:hanging="572"/>
        <w:rPr>
          <w:rFonts w:ascii="Segoe UI" w:hAnsi="Segoe UI" w:cs="Segoe UI"/>
          <w:b/>
          <w:bCs/>
          <w:sz w:val="22"/>
        </w:rPr>
      </w:pPr>
      <w:r w:rsidRPr="009B0B7F">
        <w:rPr>
          <w:rFonts w:ascii="Segoe UI" w:hAnsi="Segoe UI" w:cs="Segoe UI"/>
          <w:b/>
          <w:bCs/>
          <w:sz w:val="22"/>
        </w:rPr>
        <w:t>Určení pořadí účastníků:</w:t>
      </w:r>
      <w:r w:rsidR="00011612" w:rsidRPr="009B0B7F">
        <w:rPr>
          <w:rFonts w:ascii="Segoe UI" w:hAnsi="Segoe UI" w:cs="Segoe UI"/>
          <w:b/>
          <w:bCs/>
        </w:rPr>
        <w:tab/>
      </w:r>
    </w:p>
    <w:p w14:paraId="5450A6D9" w14:textId="77777777" w:rsidR="00011612" w:rsidRPr="009B0B7F" w:rsidRDefault="00011612" w:rsidP="00356446">
      <w:pPr>
        <w:pStyle w:val="Nadpis2"/>
        <w:keepLines/>
        <w:spacing w:after="120" w:line="276" w:lineRule="auto"/>
        <w:ind w:left="426"/>
        <w:jc w:val="both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sz w:val="22"/>
        </w:rPr>
        <w:t>Zadavatel bude nabídky účastníků hodnotit s využitím bodovací metody podle následujících kritérií</w:t>
      </w:r>
      <w:r w:rsidR="00293E3A" w:rsidRPr="009B0B7F">
        <w:rPr>
          <w:rFonts w:ascii="Segoe UI" w:hAnsi="Segoe UI" w:cs="Segoe UI"/>
          <w:sz w:val="22"/>
        </w:rPr>
        <w:t>,</w:t>
      </w:r>
      <w:r w:rsidRPr="009B0B7F">
        <w:rPr>
          <w:rFonts w:ascii="Segoe UI" w:hAnsi="Segoe UI" w:cs="Segoe UI"/>
          <w:sz w:val="22"/>
        </w:rPr>
        <w:t xml:space="preserve"> a to způsobem uvedeným níže. </w:t>
      </w:r>
    </w:p>
    <w:p w14:paraId="351DBC08" w14:textId="77777777" w:rsidR="00E37922" w:rsidRPr="009B0B7F" w:rsidRDefault="00E37922" w:rsidP="00DD418C">
      <w:pPr>
        <w:pStyle w:val="Nadpis2"/>
        <w:keepLines/>
        <w:spacing w:after="120" w:line="276" w:lineRule="auto"/>
        <w:ind w:left="426"/>
        <w:jc w:val="both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sz w:val="22"/>
        </w:rPr>
        <w:t xml:space="preserve">Pořadí účastníků bude určeno na základě dosaženého součtu bodových hodnocení dle jednotlivých kritérií </w:t>
      </w:r>
      <w:r w:rsidR="00E27C26" w:rsidRPr="009B0B7F">
        <w:rPr>
          <w:rFonts w:ascii="Segoe UI" w:hAnsi="Segoe UI" w:cs="Segoe UI"/>
          <w:sz w:val="22"/>
        </w:rPr>
        <w:t>ve vazbě na hodnoty dosažené součtem za p</w:t>
      </w:r>
      <w:r w:rsidR="00CD1E5D" w:rsidRPr="009B0B7F">
        <w:rPr>
          <w:rFonts w:ascii="Segoe UI" w:hAnsi="Segoe UI" w:cs="Segoe UI"/>
          <w:sz w:val="22"/>
        </w:rPr>
        <w:t>odkritéri</w:t>
      </w:r>
      <w:r w:rsidR="00E27C26" w:rsidRPr="009B0B7F">
        <w:rPr>
          <w:rFonts w:ascii="Segoe UI" w:hAnsi="Segoe UI" w:cs="Segoe UI"/>
          <w:sz w:val="22"/>
        </w:rPr>
        <w:t>a</w:t>
      </w:r>
      <w:r w:rsidR="00CD1E5D" w:rsidRPr="009B0B7F">
        <w:rPr>
          <w:rFonts w:ascii="Segoe UI" w:hAnsi="Segoe UI" w:cs="Segoe UI"/>
          <w:sz w:val="22"/>
        </w:rPr>
        <w:t xml:space="preserve"> </w:t>
      </w:r>
      <w:r w:rsidRPr="009B0B7F">
        <w:rPr>
          <w:rFonts w:ascii="Segoe UI" w:hAnsi="Segoe UI" w:cs="Segoe UI"/>
          <w:sz w:val="22"/>
        </w:rPr>
        <w:t>hodnocení</w:t>
      </w:r>
      <w:r w:rsidR="00CD1E5D" w:rsidRPr="009B0B7F">
        <w:rPr>
          <w:rFonts w:ascii="Segoe UI" w:hAnsi="Segoe UI" w:cs="Segoe UI"/>
          <w:sz w:val="22"/>
        </w:rPr>
        <w:t xml:space="preserve"> u každé nabídky</w:t>
      </w:r>
      <w:r w:rsidR="00285DC8" w:rsidRPr="009B0B7F">
        <w:rPr>
          <w:rFonts w:ascii="Segoe UI" w:hAnsi="Segoe UI" w:cs="Segoe UI"/>
          <w:sz w:val="22"/>
        </w:rPr>
        <w:t xml:space="preserve"> (v případě K.2)</w:t>
      </w:r>
      <w:r w:rsidRPr="009B0B7F">
        <w:rPr>
          <w:rFonts w:ascii="Segoe UI" w:hAnsi="Segoe UI" w:cs="Segoe UI"/>
          <w:sz w:val="22"/>
        </w:rPr>
        <w:t xml:space="preserve">. </w:t>
      </w:r>
      <w:r w:rsidR="00011612" w:rsidRPr="009B0B7F">
        <w:rPr>
          <w:rFonts w:ascii="Segoe UI" w:hAnsi="Segoe UI" w:cs="Segoe UI"/>
          <w:sz w:val="22"/>
        </w:rPr>
        <w:t xml:space="preserve">Každé nabídce bude přidělena bodová hodnota, která bude odrážet úspěšnost nabídky v rámci příslušného kritéria </w:t>
      </w:r>
      <w:r w:rsidR="00CD1E5D" w:rsidRPr="009B0B7F">
        <w:rPr>
          <w:rFonts w:ascii="Segoe UI" w:hAnsi="Segoe UI" w:cs="Segoe UI"/>
          <w:sz w:val="22"/>
        </w:rPr>
        <w:t xml:space="preserve">či podkritéria </w:t>
      </w:r>
      <w:r w:rsidR="00011612" w:rsidRPr="009B0B7F">
        <w:rPr>
          <w:rFonts w:ascii="Segoe UI" w:hAnsi="Segoe UI" w:cs="Segoe UI"/>
          <w:sz w:val="22"/>
        </w:rPr>
        <w:t xml:space="preserve">hodnocení. </w:t>
      </w:r>
      <w:r w:rsidRPr="009B0B7F">
        <w:rPr>
          <w:rFonts w:ascii="Segoe UI" w:hAnsi="Segoe UI" w:cs="Segoe UI"/>
          <w:sz w:val="22"/>
        </w:rPr>
        <w:t>Vyšší součtové bodové hodnocení znamená vyšší pořadí</w:t>
      </w:r>
      <w:r w:rsidR="00CD1E5D" w:rsidRPr="009B0B7F">
        <w:rPr>
          <w:rFonts w:ascii="Segoe UI" w:hAnsi="Segoe UI" w:cs="Segoe UI"/>
          <w:sz w:val="22"/>
        </w:rPr>
        <w:t xml:space="preserve"> v rámci daného kritéria či podkritéria</w:t>
      </w:r>
      <w:r w:rsidRPr="009B0B7F">
        <w:rPr>
          <w:rFonts w:ascii="Segoe UI" w:hAnsi="Segoe UI" w:cs="Segoe UI"/>
          <w:sz w:val="22"/>
        </w:rPr>
        <w:t xml:space="preserve">. </w:t>
      </w:r>
    </w:p>
    <w:p w14:paraId="50C359A5" w14:textId="0E16AAA9" w:rsidR="00E37922" w:rsidRPr="009B0B7F" w:rsidRDefault="00E37922" w:rsidP="00BC5A1B">
      <w:pPr>
        <w:pStyle w:val="Nadpis2"/>
        <w:keepLines/>
        <w:spacing w:after="120" w:line="276" w:lineRule="auto"/>
        <w:ind w:left="426"/>
        <w:jc w:val="both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sz w:val="22"/>
        </w:rPr>
        <w:t>U bodového hodnocení bude vždy u každého kritéria hodnocení</w:t>
      </w:r>
      <w:r w:rsidR="00011612" w:rsidRPr="009B0B7F">
        <w:rPr>
          <w:rFonts w:ascii="Segoe UI" w:hAnsi="Segoe UI" w:cs="Segoe UI"/>
          <w:sz w:val="22"/>
        </w:rPr>
        <w:t xml:space="preserve"> a podkritéria hodnocení</w:t>
      </w:r>
      <w:r w:rsidRPr="009B0B7F">
        <w:rPr>
          <w:rFonts w:ascii="Segoe UI" w:hAnsi="Segoe UI" w:cs="Segoe UI"/>
          <w:sz w:val="22"/>
        </w:rPr>
        <w:t xml:space="preserve"> provedeno zaokrouhlení na dvě desetinná místa dle </w:t>
      </w:r>
      <w:r w:rsidR="00011612" w:rsidRPr="009B0B7F">
        <w:rPr>
          <w:rFonts w:ascii="Segoe UI" w:hAnsi="Segoe UI" w:cs="Segoe UI"/>
          <w:sz w:val="22"/>
        </w:rPr>
        <w:t xml:space="preserve">matematických </w:t>
      </w:r>
      <w:r w:rsidRPr="009B0B7F">
        <w:rPr>
          <w:rFonts w:ascii="Segoe UI" w:hAnsi="Segoe UI" w:cs="Segoe UI"/>
          <w:sz w:val="22"/>
        </w:rPr>
        <w:t>pravidel zaokrouhlování</w:t>
      </w:r>
      <w:r w:rsidR="0034455D" w:rsidRPr="009B0B7F">
        <w:rPr>
          <w:rFonts w:ascii="Segoe UI" w:hAnsi="Segoe UI" w:cs="Segoe UI"/>
          <w:sz w:val="22"/>
        </w:rPr>
        <w:t xml:space="preserve">; </w:t>
      </w:r>
      <w:r w:rsidR="009931EA" w:rsidRPr="009B0B7F">
        <w:rPr>
          <w:rFonts w:ascii="Segoe UI" w:hAnsi="Segoe UI" w:cs="Segoe UI"/>
          <w:sz w:val="22"/>
        </w:rPr>
        <w:t xml:space="preserve">takové zaokrouhlení provede </w:t>
      </w:r>
      <w:r w:rsidR="0034455D" w:rsidRPr="009B0B7F">
        <w:rPr>
          <w:rFonts w:ascii="Segoe UI" w:hAnsi="Segoe UI" w:cs="Segoe UI"/>
          <w:sz w:val="22"/>
        </w:rPr>
        <w:t>účastník ve své nabídce</w:t>
      </w:r>
      <w:r w:rsidRPr="009B0B7F">
        <w:rPr>
          <w:rFonts w:ascii="Segoe UI" w:hAnsi="Segoe UI" w:cs="Segoe UI"/>
          <w:sz w:val="22"/>
        </w:rPr>
        <w:t>.</w:t>
      </w:r>
    </w:p>
    <w:p w14:paraId="7152E781" w14:textId="77777777" w:rsidR="00585F1F" w:rsidRPr="009B0B7F" w:rsidRDefault="00585F1F" w:rsidP="00472ECC">
      <w:pPr>
        <w:pStyle w:val="Nadpis2"/>
        <w:keepLines/>
        <w:spacing w:after="120" w:line="276" w:lineRule="auto"/>
        <w:ind w:left="426"/>
        <w:jc w:val="both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sz w:val="22"/>
        </w:rPr>
        <w:t xml:space="preserve">Bodové hodnoty </w:t>
      </w:r>
      <w:r w:rsidR="00293E3A" w:rsidRPr="009B0B7F">
        <w:rPr>
          <w:rFonts w:ascii="Segoe UI" w:hAnsi="Segoe UI" w:cs="Segoe UI"/>
          <w:sz w:val="22"/>
        </w:rPr>
        <w:t xml:space="preserve">dosažené </w:t>
      </w:r>
      <w:r w:rsidR="0096666F" w:rsidRPr="009B0B7F">
        <w:rPr>
          <w:rFonts w:ascii="Segoe UI" w:hAnsi="Segoe UI" w:cs="Segoe UI"/>
          <w:sz w:val="22"/>
        </w:rPr>
        <w:t xml:space="preserve">účastníkem </w:t>
      </w:r>
      <w:r w:rsidRPr="009B0B7F">
        <w:rPr>
          <w:rFonts w:ascii="Segoe UI" w:hAnsi="Segoe UI" w:cs="Segoe UI"/>
          <w:sz w:val="22"/>
        </w:rPr>
        <w:t xml:space="preserve">v rámci jednotlivých podkritériíí budou </w:t>
      </w:r>
      <w:r w:rsidR="00293E3A" w:rsidRPr="009B0B7F">
        <w:rPr>
          <w:rFonts w:ascii="Segoe UI" w:hAnsi="Segoe UI" w:cs="Segoe UI"/>
          <w:sz w:val="22"/>
        </w:rPr>
        <w:t xml:space="preserve">převáženy </w:t>
      </w:r>
      <w:r w:rsidRPr="009B0B7F">
        <w:rPr>
          <w:rFonts w:ascii="Segoe UI" w:hAnsi="Segoe UI" w:cs="Segoe UI"/>
          <w:sz w:val="22"/>
        </w:rPr>
        <w:t xml:space="preserve">váhou daného podkritéria. </w:t>
      </w:r>
      <w:r w:rsidR="00293E3A" w:rsidRPr="009B0B7F">
        <w:rPr>
          <w:rFonts w:ascii="Segoe UI" w:hAnsi="Segoe UI" w:cs="Segoe UI"/>
          <w:sz w:val="22"/>
        </w:rPr>
        <w:t xml:space="preserve">Body získané za všechna podkritéria v rámci příslušného hodnoticího kritéria budou sečteny a převáženy vahou příslušného hodnoticího kritéria; tím bude stanoveno bodové hodnocení </w:t>
      </w:r>
      <w:r w:rsidR="0096666F" w:rsidRPr="009B0B7F">
        <w:rPr>
          <w:rFonts w:ascii="Segoe UI" w:hAnsi="Segoe UI" w:cs="Segoe UI"/>
          <w:sz w:val="22"/>
        </w:rPr>
        <w:t xml:space="preserve">nabídky v rámci </w:t>
      </w:r>
      <w:r w:rsidR="00293E3A" w:rsidRPr="009B0B7F">
        <w:rPr>
          <w:rFonts w:ascii="Segoe UI" w:hAnsi="Segoe UI" w:cs="Segoe UI"/>
          <w:sz w:val="22"/>
        </w:rPr>
        <w:t>příslušného hodnoticího kritéria (K.</w:t>
      </w:r>
      <w:r w:rsidR="00EA480F" w:rsidRPr="009B0B7F">
        <w:rPr>
          <w:rFonts w:ascii="Segoe UI" w:hAnsi="Segoe UI" w:cs="Segoe UI"/>
          <w:sz w:val="22"/>
        </w:rPr>
        <w:t>2</w:t>
      </w:r>
      <w:r w:rsidR="00293E3A" w:rsidRPr="009B0B7F">
        <w:rPr>
          <w:rFonts w:ascii="Segoe UI" w:hAnsi="Segoe UI" w:cs="Segoe UI"/>
          <w:sz w:val="22"/>
        </w:rPr>
        <w:t xml:space="preserve">). </w:t>
      </w:r>
    </w:p>
    <w:p w14:paraId="14883488" w14:textId="66634494" w:rsidR="0029018E" w:rsidRPr="009B0B7F" w:rsidRDefault="00CD1E5D" w:rsidP="00472ECC">
      <w:pPr>
        <w:pStyle w:val="Nadpis2"/>
        <w:keepLines/>
        <w:spacing w:after="120" w:line="276" w:lineRule="auto"/>
        <w:ind w:left="426"/>
        <w:jc w:val="both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sz w:val="22"/>
        </w:rPr>
        <w:t>Jednotlivé b</w:t>
      </w:r>
      <w:r w:rsidR="00585F1F" w:rsidRPr="009B0B7F">
        <w:rPr>
          <w:rFonts w:ascii="Segoe UI" w:hAnsi="Segoe UI" w:cs="Segoe UI"/>
          <w:sz w:val="22"/>
        </w:rPr>
        <w:t xml:space="preserve">odové hodnoty </w:t>
      </w:r>
      <w:r w:rsidR="0096666F" w:rsidRPr="009B0B7F">
        <w:rPr>
          <w:rFonts w:ascii="Segoe UI" w:hAnsi="Segoe UI" w:cs="Segoe UI"/>
          <w:sz w:val="22"/>
        </w:rPr>
        <w:t xml:space="preserve">dosažené účastníkem </w:t>
      </w:r>
      <w:r w:rsidR="00585F1F" w:rsidRPr="009B0B7F">
        <w:rPr>
          <w:rFonts w:ascii="Segoe UI" w:hAnsi="Segoe UI" w:cs="Segoe UI"/>
          <w:sz w:val="22"/>
        </w:rPr>
        <w:t xml:space="preserve">v rámci jednotlivých </w:t>
      </w:r>
      <w:r w:rsidR="0096666F" w:rsidRPr="009B0B7F">
        <w:rPr>
          <w:rFonts w:ascii="Segoe UI" w:hAnsi="Segoe UI" w:cs="Segoe UI"/>
          <w:sz w:val="22"/>
        </w:rPr>
        <w:t xml:space="preserve">hodnoticích </w:t>
      </w:r>
      <w:r w:rsidR="00585F1F" w:rsidRPr="009B0B7F">
        <w:rPr>
          <w:rFonts w:ascii="Segoe UI" w:hAnsi="Segoe UI" w:cs="Segoe UI"/>
          <w:sz w:val="22"/>
        </w:rPr>
        <w:t xml:space="preserve">kritérií </w:t>
      </w:r>
      <w:r w:rsidR="0096666F" w:rsidRPr="009B0B7F">
        <w:rPr>
          <w:rFonts w:ascii="Segoe UI" w:hAnsi="Segoe UI" w:cs="Segoe UI"/>
          <w:sz w:val="22"/>
        </w:rPr>
        <w:t>K.1 a K.</w:t>
      </w:r>
      <w:r w:rsidR="007A1043">
        <w:rPr>
          <w:rFonts w:ascii="Segoe UI" w:hAnsi="Segoe UI" w:cs="Segoe UI"/>
          <w:sz w:val="22"/>
        </w:rPr>
        <w:t>2</w:t>
      </w:r>
      <w:r w:rsidR="007A1043" w:rsidRPr="009B0B7F">
        <w:rPr>
          <w:rFonts w:ascii="Segoe UI" w:hAnsi="Segoe UI" w:cs="Segoe UI"/>
          <w:sz w:val="22"/>
        </w:rPr>
        <w:t xml:space="preserve"> </w:t>
      </w:r>
      <w:r w:rsidR="00585F1F" w:rsidRPr="009B0B7F">
        <w:rPr>
          <w:rFonts w:ascii="Segoe UI" w:hAnsi="Segoe UI" w:cs="Segoe UI"/>
          <w:sz w:val="22"/>
        </w:rPr>
        <w:t xml:space="preserve">budou </w:t>
      </w:r>
      <w:r w:rsidR="0096666F" w:rsidRPr="009B0B7F">
        <w:rPr>
          <w:rFonts w:ascii="Segoe UI" w:hAnsi="Segoe UI" w:cs="Segoe UI"/>
          <w:sz w:val="22"/>
        </w:rPr>
        <w:t>sečteny</w:t>
      </w:r>
      <w:r w:rsidR="006A72F3" w:rsidRPr="009B0B7F">
        <w:rPr>
          <w:rFonts w:ascii="Segoe UI" w:hAnsi="Segoe UI" w:cs="Segoe UI"/>
          <w:sz w:val="22"/>
        </w:rPr>
        <w:t>;</w:t>
      </w:r>
      <w:r w:rsidR="0096666F" w:rsidRPr="009B0B7F">
        <w:rPr>
          <w:rFonts w:ascii="Segoe UI" w:hAnsi="Segoe UI" w:cs="Segoe UI"/>
          <w:sz w:val="22"/>
        </w:rPr>
        <w:t xml:space="preserve"> </w:t>
      </w:r>
      <w:r w:rsidR="006A72F3" w:rsidRPr="009B0B7F">
        <w:rPr>
          <w:rFonts w:ascii="Segoe UI" w:hAnsi="Segoe UI" w:cs="Segoe UI"/>
          <w:sz w:val="22"/>
        </w:rPr>
        <w:t>t</w:t>
      </w:r>
      <w:r w:rsidR="0096666F" w:rsidRPr="009B0B7F">
        <w:rPr>
          <w:rFonts w:ascii="Segoe UI" w:hAnsi="Segoe UI" w:cs="Segoe UI"/>
          <w:sz w:val="22"/>
        </w:rPr>
        <w:t>akto získané bodové hodnoty stanoví</w:t>
      </w:r>
      <w:r w:rsidR="00A17B5B" w:rsidRPr="009B0B7F">
        <w:rPr>
          <w:rFonts w:ascii="Segoe UI" w:hAnsi="Segoe UI" w:cs="Segoe UI"/>
          <w:sz w:val="22"/>
        </w:rPr>
        <w:t xml:space="preserve"> celkové bodové hodnocení konkrétní nabídky</w:t>
      </w:r>
      <w:r w:rsidR="0029018E" w:rsidRPr="009B0B7F">
        <w:rPr>
          <w:rFonts w:ascii="Segoe UI" w:hAnsi="Segoe UI" w:cs="Segoe UI"/>
          <w:sz w:val="22"/>
        </w:rPr>
        <w:t>.</w:t>
      </w:r>
      <w:r w:rsidRPr="009B0B7F">
        <w:rPr>
          <w:rFonts w:ascii="Segoe UI" w:hAnsi="Segoe UI" w:cs="Segoe UI"/>
          <w:sz w:val="22"/>
        </w:rPr>
        <w:t xml:space="preserve"> </w:t>
      </w:r>
    </w:p>
    <w:p w14:paraId="4853F1D7" w14:textId="63B79D20" w:rsidR="00A17B5B" w:rsidRPr="009B0B7F" w:rsidRDefault="00CD1E5D" w:rsidP="00472ECC">
      <w:pPr>
        <w:pStyle w:val="Nadpis2"/>
        <w:keepLines/>
        <w:spacing w:after="120" w:line="276" w:lineRule="auto"/>
        <w:ind w:left="426"/>
        <w:jc w:val="both"/>
        <w:rPr>
          <w:rFonts w:ascii="Segoe UI" w:hAnsi="Segoe UI" w:cs="Segoe UI"/>
          <w:sz w:val="22"/>
          <w:szCs w:val="20"/>
        </w:rPr>
      </w:pPr>
      <w:r w:rsidRPr="009B0B7F">
        <w:rPr>
          <w:rFonts w:ascii="Segoe UI" w:hAnsi="Segoe UI" w:cs="Segoe UI"/>
          <w:sz w:val="22"/>
          <w:szCs w:val="20"/>
        </w:rPr>
        <w:t>Účastník s nejvyšším celkovým počtem bodů je první v pořadí.</w:t>
      </w:r>
      <w:r w:rsidR="00A17B5B" w:rsidRPr="009B0B7F">
        <w:rPr>
          <w:rFonts w:ascii="Segoe UI" w:hAnsi="Segoe UI" w:cs="Segoe UI"/>
          <w:sz w:val="22"/>
          <w:szCs w:val="20"/>
        </w:rPr>
        <w:t xml:space="preserve"> </w:t>
      </w:r>
      <w:r w:rsidR="0096666F" w:rsidRPr="009B0B7F">
        <w:rPr>
          <w:rFonts w:ascii="Segoe UI" w:hAnsi="Segoe UI" w:cs="Segoe UI"/>
          <w:sz w:val="22"/>
          <w:szCs w:val="20"/>
        </w:rPr>
        <w:t xml:space="preserve">Vyšší </w:t>
      </w:r>
      <w:r w:rsidR="00CC0CC7" w:rsidRPr="009B0B7F">
        <w:rPr>
          <w:rFonts w:ascii="Segoe UI" w:hAnsi="Segoe UI" w:cs="Segoe UI"/>
          <w:sz w:val="22"/>
          <w:szCs w:val="20"/>
        </w:rPr>
        <w:t xml:space="preserve">celkový </w:t>
      </w:r>
      <w:r w:rsidR="0096666F" w:rsidRPr="009B0B7F">
        <w:rPr>
          <w:rFonts w:ascii="Segoe UI" w:hAnsi="Segoe UI" w:cs="Segoe UI"/>
          <w:sz w:val="22"/>
          <w:szCs w:val="20"/>
        </w:rPr>
        <w:t xml:space="preserve">počet bodů znamená vyšší </w:t>
      </w:r>
      <w:r w:rsidR="0027059F">
        <w:rPr>
          <w:rFonts w:ascii="Segoe UI" w:hAnsi="Segoe UI" w:cs="Segoe UI"/>
          <w:sz w:val="22"/>
          <w:szCs w:val="20"/>
        </w:rPr>
        <w:t xml:space="preserve">(lepší) </w:t>
      </w:r>
      <w:r w:rsidR="0096666F" w:rsidRPr="009B0B7F">
        <w:rPr>
          <w:rFonts w:ascii="Segoe UI" w:hAnsi="Segoe UI" w:cs="Segoe UI"/>
          <w:sz w:val="22"/>
          <w:szCs w:val="20"/>
        </w:rPr>
        <w:t>pořadí nabídky</w:t>
      </w:r>
      <w:r w:rsidR="00CC0CC7" w:rsidRPr="009B0B7F">
        <w:rPr>
          <w:rFonts w:ascii="Segoe UI" w:hAnsi="Segoe UI" w:cs="Segoe UI"/>
          <w:sz w:val="22"/>
          <w:szCs w:val="20"/>
        </w:rPr>
        <w:t xml:space="preserve"> účastníka</w:t>
      </w:r>
      <w:r w:rsidR="0096666F" w:rsidRPr="009B0B7F">
        <w:rPr>
          <w:rFonts w:ascii="Segoe UI" w:hAnsi="Segoe UI" w:cs="Segoe UI"/>
          <w:sz w:val="22"/>
          <w:szCs w:val="20"/>
        </w:rPr>
        <w:t>.</w:t>
      </w:r>
    </w:p>
    <w:p w14:paraId="577193EE" w14:textId="77777777" w:rsidR="00E37922" w:rsidRPr="009B0B7F" w:rsidRDefault="00E37922" w:rsidP="00472ECC">
      <w:pPr>
        <w:spacing w:line="276" w:lineRule="auto"/>
        <w:ind w:left="426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V případě rovnosti bodů v</w:t>
      </w:r>
      <w:r w:rsidR="0096666F" w:rsidRPr="009B0B7F">
        <w:rPr>
          <w:rFonts w:ascii="Segoe UI" w:hAnsi="Segoe UI" w:cs="Segoe UI"/>
        </w:rPr>
        <w:t xml:space="preserve"> celkovém </w:t>
      </w:r>
      <w:r w:rsidRPr="009B0B7F">
        <w:rPr>
          <w:rFonts w:ascii="Segoe UI" w:hAnsi="Segoe UI" w:cs="Segoe UI"/>
        </w:rPr>
        <w:t xml:space="preserve">součtu bude za lepší považována nabídka s vyšším bodovým hodnocením podle </w:t>
      </w:r>
      <w:r w:rsidR="0096666F" w:rsidRPr="009B0B7F">
        <w:rPr>
          <w:rFonts w:ascii="Segoe UI" w:hAnsi="Segoe UI" w:cs="Segoe UI"/>
        </w:rPr>
        <w:t xml:space="preserve">hodnoticího </w:t>
      </w:r>
      <w:r w:rsidRPr="009B0B7F">
        <w:rPr>
          <w:rFonts w:ascii="Segoe UI" w:hAnsi="Segoe UI" w:cs="Segoe UI"/>
        </w:rPr>
        <w:t>kritéria K</w:t>
      </w:r>
      <w:r w:rsidR="0096666F" w:rsidRPr="009B0B7F">
        <w:rPr>
          <w:rFonts w:ascii="Segoe UI" w:hAnsi="Segoe UI" w:cs="Segoe UI"/>
        </w:rPr>
        <w:t>.</w:t>
      </w:r>
      <w:r w:rsidRPr="009B0B7F">
        <w:rPr>
          <w:rFonts w:ascii="Segoe UI" w:hAnsi="Segoe UI" w:cs="Segoe UI"/>
        </w:rPr>
        <w:t xml:space="preserve">1. V případě rovnosti </w:t>
      </w:r>
      <w:r w:rsidR="004777C4" w:rsidRPr="009B0B7F">
        <w:rPr>
          <w:rFonts w:ascii="Segoe UI" w:hAnsi="Segoe UI" w:cs="Segoe UI"/>
        </w:rPr>
        <w:t xml:space="preserve">bodů </w:t>
      </w:r>
      <w:r w:rsidRPr="009B0B7F">
        <w:rPr>
          <w:rFonts w:ascii="Segoe UI" w:hAnsi="Segoe UI" w:cs="Segoe UI"/>
        </w:rPr>
        <w:t xml:space="preserve">nabídek i po porovnání v rámci tohoto podkritéria bude o pořadí rozhodovat vyšší bodové hodnocení v rámci </w:t>
      </w:r>
      <w:r w:rsidR="004777C4" w:rsidRPr="009B0B7F">
        <w:rPr>
          <w:rFonts w:ascii="Segoe UI" w:hAnsi="Segoe UI" w:cs="Segoe UI"/>
        </w:rPr>
        <w:t>hodnoticí</w:t>
      </w:r>
      <w:r w:rsidR="00F75683" w:rsidRPr="009B0B7F">
        <w:rPr>
          <w:rFonts w:ascii="Segoe UI" w:hAnsi="Segoe UI" w:cs="Segoe UI"/>
        </w:rPr>
        <w:t>ho</w:t>
      </w:r>
      <w:r w:rsidR="004777C4" w:rsidRPr="009B0B7F">
        <w:rPr>
          <w:rFonts w:ascii="Segoe UI" w:hAnsi="Segoe UI" w:cs="Segoe UI"/>
        </w:rPr>
        <w:t xml:space="preserve"> </w:t>
      </w:r>
      <w:r w:rsidRPr="009B0B7F">
        <w:rPr>
          <w:rFonts w:ascii="Segoe UI" w:hAnsi="Segoe UI" w:cs="Segoe UI"/>
        </w:rPr>
        <w:t>kritéri</w:t>
      </w:r>
      <w:r w:rsidR="00F75683" w:rsidRPr="009B0B7F">
        <w:rPr>
          <w:rFonts w:ascii="Segoe UI" w:hAnsi="Segoe UI" w:cs="Segoe UI"/>
        </w:rPr>
        <w:t>a</w:t>
      </w:r>
      <w:r w:rsidRPr="009B0B7F">
        <w:rPr>
          <w:rFonts w:ascii="Segoe UI" w:hAnsi="Segoe UI" w:cs="Segoe UI"/>
        </w:rPr>
        <w:t xml:space="preserve"> K</w:t>
      </w:r>
      <w:r w:rsidR="004777C4" w:rsidRPr="009B0B7F">
        <w:rPr>
          <w:rFonts w:ascii="Segoe UI" w:hAnsi="Segoe UI" w:cs="Segoe UI"/>
        </w:rPr>
        <w:t>.</w:t>
      </w:r>
      <w:r w:rsidRPr="009B0B7F">
        <w:rPr>
          <w:rFonts w:ascii="Segoe UI" w:hAnsi="Segoe UI" w:cs="Segoe UI"/>
        </w:rPr>
        <w:t>2</w:t>
      </w:r>
      <w:r w:rsidR="00697A80" w:rsidRPr="009B0B7F">
        <w:rPr>
          <w:rFonts w:ascii="Segoe UI" w:hAnsi="Segoe UI" w:cs="Segoe UI"/>
        </w:rPr>
        <w:t>.</w:t>
      </w:r>
    </w:p>
    <w:p w14:paraId="3B44EE99" w14:textId="74D10B5D" w:rsidR="00E37922" w:rsidRPr="009B0B7F" w:rsidRDefault="00E37922" w:rsidP="00472ECC">
      <w:pPr>
        <w:pStyle w:val="Nadpis2"/>
        <w:keepLines/>
        <w:spacing w:after="120" w:line="276" w:lineRule="auto"/>
        <w:ind w:left="426"/>
        <w:jc w:val="both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sz w:val="22"/>
        </w:rPr>
        <w:t>Pro účely hodnocení nabídek každý účastník odpovídá za to, že uvede všechny údaje a</w:t>
      </w:r>
      <w:r w:rsidR="00E355F0">
        <w:rPr>
          <w:rFonts w:ascii="Segoe UI" w:hAnsi="Segoe UI" w:cs="Segoe UI"/>
          <w:sz w:val="22"/>
        </w:rPr>
        <w:t> </w:t>
      </w:r>
      <w:r w:rsidRPr="009B0B7F">
        <w:rPr>
          <w:rFonts w:ascii="Segoe UI" w:hAnsi="Segoe UI" w:cs="Segoe UI"/>
          <w:sz w:val="22"/>
        </w:rPr>
        <w:t xml:space="preserve">informace tak, aby zadavatel mohl nabídky řádně podle definovaných </w:t>
      </w:r>
      <w:r w:rsidR="003C45BD" w:rsidRPr="009B0B7F">
        <w:rPr>
          <w:rFonts w:ascii="Segoe UI" w:hAnsi="Segoe UI" w:cs="Segoe UI"/>
          <w:sz w:val="22"/>
        </w:rPr>
        <w:t xml:space="preserve">hodnoticích </w:t>
      </w:r>
      <w:r w:rsidRPr="009B0B7F">
        <w:rPr>
          <w:rFonts w:ascii="Segoe UI" w:hAnsi="Segoe UI" w:cs="Segoe UI"/>
          <w:sz w:val="22"/>
        </w:rPr>
        <w:t>kritérií vyhodnotit, přičemž zadavatel požaduje co mo</w:t>
      </w:r>
      <w:r w:rsidR="00011612" w:rsidRPr="009B0B7F">
        <w:rPr>
          <w:rFonts w:ascii="Segoe UI" w:hAnsi="Segoe UI" w:cs="Segoe UI"/>
          <w:sz w:val="22"/>
        </w:rPr>
        <w:t>ž</w:t>
      </w:r>
      <w:r w:rsidRPr="009B0B7F">
        <w:rPr>
          <w:rFonts w:ascii="Segoe UI" w:hAnsi="Segoe UI" w:cs="Segoe UI"/>
          <w:sz w:val="22"/>
        </w:rPr>
        <w:t>ná nejpřesnější popis a informace. V rámci hodnot</w:t>
      </w:r>
      <w:r w:rsidR="003C45BD" w:rsidRPr="009B0B7F">
        <w:rPr>
          <w:rFonts w:ascii="Segoe UI" w:hAnsi="Segoe UI" w:cs="Segoe UI"/>
          <w:sz w:val="22"/>
        </w:rPr>
        <w:t>i</w:t>
      </w:r>
      <w:r w:rsidRPr="009B0B7F">
        <w:rPr>
          <w:rFonts w:ascii="Segoe UI" w:hAnsi="Segoe UI" w:cs="Segoe UI"/>
          <w:sz w:val="22"/>
        </w:rPr>
        <w:t xml:space="preserve">cích kritérií </w:t>
      </w:r>
      <w:r w:rsidR="009F696C" w:rsidRPr="009B0B7F">
        <w:rPr>
          <w:rFonts w:ascii="Segoe UI" w:hAnsi="Segoe UI" w:cs="Segoe UI"/>
          <w:sz w:val="22"/>
        </w:rPr>
        <w:t xml:space="preserve">K.1 a </w:t>
      </w:r>
      <w:r w:rsidRPr="009B0B7F">
        <w:rPr>
          <w:rFonts w:ascii="Segoe UI" w:hAnsi="Segoe UI" w:cs="Segoe UI"/>
          <w:sz w:val="22"/>
        </w:rPr>
        <w:t>K</w:t>
      </w:r>
      <w:r w:rsidR="003C45BD" w:rsidRPr="009B0B7F">
        <w:rPr>
          <w:rFonts w:ascii="Segoe UI" w:hAnsi="Segoe UI" w:cs="Segoe UI"/>
          <w:sz w:val="22"/>
        </w:rPr>
        <w:t>.</w:t>
      </w:r>
      <w:r w:rsidR="003968D8">
        <w:rPr>
          <w:rFonts w:ascii="Segoe UI" w:hAnsi="Segoe UI" w:cs="Segoe UI"/>
          <w:sz w:val="22"/>
        </w:rPr>
        <w:t>2</w:t>
      </w:r>
      <w:r w:rsidR="00011612" w:rsidRPr="009B0B7F">
        <w:rPr>
          <w:rFonts w:ascii="Segoe UI" w:hAnsi="Segoe UI" w:cs="Segoe UI"/>
          <w:sz w:val="22"/>
        </w:rPr>
        <w:t>, jakož i rámci jednotlivých podkritérií,</w:t>
      </w:r>
      <w:r w:rsidRPr="009B0B7F">
        <w:rPr>
          <w:rFonts w:ascii="Segoe UI" w:hAnsi="Segoe UI" w:cs="Segoe UI"/>
          <w:sz w:val="22"/>
        </w:rPr>
        <w:t xml:space="preserve"> uvede účastník dostatečný popis tak, aby zadavatel mohl nabídky </w:t>
      </w:r>
      <w:r w:rsidR="003C45BD" w:rsidRPr="009B0B7F">
        <w:rPr>
          <w:rFonts w:ascii="Segoe UI" w:hAnsi="Segoe UI" w:cs="Segoe UI"/>
          <w:sz w:val="22"/>
        </w:rPr>
        <w:t xml:space="preserve">řádně </w:t>
      </w:r>
      <w:r w:rsidRPr="009B0B7F">
        <w:rPr>
          <w:rFonts w:ascii="Segoe UI" w:hAnsi="Segoe UI" w:cs="Segoe UI"/>
          <w:sz w:val="22"/>
        </w:rPr>
        <w:t>vyhodnotit. Nedostatek údajů a</w:t>
      </w:r>
      <w:r w:rsidR="00E355F0">
        <w:rPr>
          <w:rFonts w:ascii="Segoe UI" w:hAnsi="Segoe UI" w:cs="Segoe UI"/>
          <w:sz w:val="22"/>
        </w:rPr>
        <w:t> </w:t>
      </w:r>
      <w:r w:rsidRPr="009B0B7F">
        <w:rPr>
          <w:rFonts w:ascii="Segoe UI" w:hAnsi="Segoe UI" w:cs="Segoe UI"/>
          <w:sz w:val="22"/>
        </w:rPr>
        <w:t>informací uvedených účastníkem zadávacího řízení může být důvodem pro nižší bodové hodnocení. Údaje a informace uvedené pro účely hodnocení v konečných nabídkách</w:t>
      </w:r>
      <w:r w:rsidR="00554055" w:rsidRPr="009B0B7F">
        <w:rPr>
          <w:rFonts w:ascii="Segoe UI" w:hAnsi="Segoe UI" w:cs="Segoe UI"/>
          <w:sz w:val="22"/>
        </w:rPr>
        <w:t xml:space="preserve"> </w:t>
      </w:r>
      <w:r w:rsidRPr="009B0B7F">
        <w:rPr>
          <w:rFonts w:ascii="Segoe UI" w:hAnsi="Segoe UI" w:cs="Segoe UI"/>
          <w:sz w:val="22"/>
        </w:rPr>
        <w:t>jsou závazné také pro plnění veřejné zakázky</w:t>
      </w:r>
      <w:r w:rsidR="00011612" w:rsidRPr="009B0B7F">
        <w:rPr>
          <w:rFonts w:ascii="Segoe UI" w:hAnsi="Segoe UI" w:cs="Segoe UI"/>
          <w:sz w:val="22"/>
        </w:rPr>
        <w:t>, není-li stanoveno jinak</w:t>
      </w:r>
      <w:r w:rsidRPr="009B0B7F">
        <w:rPr>
          <w:rFonts w:ascii="Segoe UI" w:hAnsi="Segoe UI" w:cs="Segoe UI"/>
          <w:sz w:val="22"/>
        </w:rPr>
        <w:t xml:space="preserve">. </w:t>
      </w:r>
    </w:p>
    <w:p w14:paraId="5E8234F4" w14:textId="77777777" w:rsidR="002A5B0A" w:rsidRPr="009B0B7F" w:rsidRDefault="002A5B0A" w:rsidP="00EB0ED2">
      <w:pPr>
        <w:rPr>
          <w:rFonts w:ascii="Segoe UI" w:hAnsi="Segoe UI" w:cs="Segoe UI"/>
        </w:rPr>
      </w:pPr>
    </w:p>
    <w:p w14:paraId="44365885" w14:textId="77777777" w:rsidR="001577B8" w:rsidRPr="009B0B7F" w:rsidRDefault="003C45BD" w:rsidP="00585F1F">
      <w:pPr>
        <w:pStyle w:val="Nadpis1"/>
        <w:pageBreakBefore/>
        <w:numPr>
          <w:ilvl w:val="0"/>
          <w:numId w:val="1"/>
        </w:numPr>
        <w:spacing w:after="200" w:line="276" w:lineRule="auto"/>
        <w:ind w:left="426" w:hanging="426"/>
        <w:jc w:val="left"/>
        <w:rPr>
          <w:rFonts w:ascii="Segoe UI" w:hAnsi="Segoe UI" w:cs="Segoe UI"/>
          <w:b/>
          <w:bCs/>
          <w:u w:val="single"/>
        </w:rPr>
      </w:pPr>
      <w:bookmarkStart w:id="44" w:name="_Ref49503940"/>
      <w:bookmarkStart w:id="45" w:name="_Toc192639682"/>
      <w:r w:rsidRPr="009B0B7F">
        <w:rPr>
          <w:rFonts w:ascii="Segoe UI" w:hAnsi="Segoe UI" w:cs="Segoe UI"/>
          <w:b/>
          <w:szCs w:val="28"/>
          <w:u w:val="single"/>
        </w:rPr>
        <w:lastRenderedPageBreak/>
        <w:t xml:space="preserve">K.1 </w:t>
      </w:r>
      <w:r w:rsidR="001577B8" w:rsidRPr="009B0B7F">
        <w:rPr>
          <w:rFonts w:ascii="Segoe UI" w:hAnsi="Segoe UI" w:cs="Segoe UI"/>
          <w:b/>
          <w:szCs w:val="28"/>
          <w:u w:val="single"/>
        </w:rPr>
        <w:t>Celková</w:t>
      </w:r>
      <w:r w:rsidR="001577B8" w:rsidRPr="009B0B7F">
        <w:rPr>
          <w:rFonts w:ascii="Segoe UI" w:hAnsi="Segoe UI" w:cs="Segoe UI"/>
          <w:b/>
          <w:bCs/>
          <w:u w:val="single"/>
        </w:rPr>
        <w:t xml:space="preserve"> </w:t>
      </w:r>
      <w:r w:rsidRPr="009B0B7F">
        <w:rPr>
          <w:rFonts w:ascii="Segoe UI" w:hAnsi="Segoe UI" w:cs="Segoe UI"/>
          <w:b/>
          <w:bCs/>
          <w:u w:val="single"/>
        </w:rPr>
        <w:t>finanční výhodnost</w:t>
      </w:r>
      <w:bookmarkEnd w:id="44"/>
      <w:bookmarkEnd w:id="45"/>
    </w:p>
    <w:p w14:paraId="73EEC506" w14:textId="3B9D4E41" w:rsidR="00585F1F" w:rsidRPr="009B0B7F" w:rsidRDefault="00A77610" w:rsidP="008D78D9">
      <w:pPr>
        <w:pStyle w:val="Nadpis2"/>
        <w:keepLines/>
        <w:numPr>
          <w:ilvl w:val="1"/>
          <w:numId w:val="1"/>
        </w:numPr>
        <w:spacing w:after="120" w:line="276" w:lineRule="auto"/>
        <w:ind w:left="998" w:hanging="572"/>
        <w:jc w:val="both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sz w:val="22"/>
        </w:rPr>
        <w:t xml:space="preserve">Hodnotící kritérium </w:t>
      </w:r>
      <w:r w:rsidR="0022755C" w:rsidRPr="009B0B7F">
        <w:rPr>
          <w:rFonts w:ascii="Segoe UI" w:hAnsi="Segoe UI" w:cs="Segoe UI"/>
          <w:sz w:val="22"/>
        </w:rPr>
        <w:t xml:space="preserve">K.1 </w:t>
      </w:r>
      <w:r w:rsidR="00E178EB" w:rsidRPr="009B0B7F">
        <w:rPr>
          <w:rFonts w:ascii="Segoe UI" w:hAnsi="Segoe UI" w:cs="Segoe UI"/>
          <w:sz w:val="22"/>
        </w:rPr>
        <w:t>má</w:t>
      </w:r>
      <w:r w:rsidRPr="009B0B7F">
        <w:rPr>
          <w:rFonts w:ascii="Segoe UI" w:hAnsi="Segoe UI" w:cs="Segoe UI"/>
          <w:sz w:val="22"/>
        </w:rPr>
        <w:t xml:space="preserve"> </w:t>
      </w:r>
      <w:r w:rsidR="00A102D1" w:rsidRPr="009B0B7F">
        <w:rPr>
          <w:rFonts w:ascii="Segoe UI" w:hAnsi="Segoe UI" w:cs="Segoe UI"/>
          <w:sz w:val="22"/>
        </w:rPr>
        <w:t>váh</w:t>
      </w:r>
      <w:r w:rsidR="00E178EB" w:rsidRPr="009B0B7F">
        <w:rPr>
          <w:rFonts w:ascii="Segoe UI" w:hAnsi="Segoe UI" w:cs="Segoe UI"/>
          <w:sz w:val="22"/>
        </w:rPr>
        <w:t>u</w:t>
      </w:r>
      <w:r w:rsidR="00A102D1" w:rsidRPr="009B0B7F">
        <w:rPr>
          <w:rFonts w:ascii="Segoe UI" w:hAnsi="Segoe UI" w:cs="Segoe UI"/>
          <w:sz w:val="22"/>
        </w:rPr>
        <w:t xml:space="preserve"> </w:t>
      </w:r>
      <w:r w:rsidR="0095722D" w:rsidRPr="009B0B7F">
        <w:rPr>
          <w:rFonts w:ascii="Segoe UI" w:hAnsi="Segoe UI" w:cs="Segoe UI"/>
          <w:sz w:val="22"/>
        </w:rPr>
        <w:t>7</w:t>
      </w:r>
      <w:r w:rsidR="0095722D">
        <w:rPr>
          <w:rFonts w:ascii="Segoe UI" w:hAnsi="Segoe UI" w:cs="Segoe UI"/>
          <w:sz w:val="22"/>
        </w:rPr>
        <w:t>5</w:t>
      </w:r>
      <w:r w:rsidR="0095722D" w:rsidRPr="009B0B7F">
        <w:rPr>
          <w:rFonts w:ascii="Segoe UI" w:hAnsi="Segoe UI" w:cs="Segoe UI"/>
          <w:sz w:val="22"/>
        </w:rPr>
        <w:t xml:space="preserve"> </w:t>
      </w:r>
      <w:r w:rsidRPr="009B0B7F">
        <w:rPr>
          <w:rFonts w:ascii="Segoe UI" w:hAnsi="Segoe UI" w:cs="Segoe UI"/>
          <w:sz w:val="22"/>
        </w:rPr>
        <w:t>%.</w:t>
      </w:r>
    </w:p>
    <w:p w14:paraId="2A0967CC" w14:textId="3CB755A0" w:rsidR="00E178EB" w:rsidRPr="009B0B7F" w:rsidRDefault="00AD6A5B" w:rsidP="008D78D9">
      <w:pPr>
        <w:pStyle w:val="Nadpis2"/>
        <w:keepLines/>
        <w:numPr>
          <w:ilvl w:val="1"/>
          <w:numId w:val="1"/>
        </w:numPr>
        <w:spacing w:after="120" w:line="276" w:lineRule="auto"/>
        <w:ind w:left="998" w:hanging="572"/>
        <w:jc w:val="both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sz w:val="22"/>
        </w:rPr>
        <w:t xml:space="preserve">Bodové hodnocení </w:t>
      </w:r>
      <w:r w:rsidR="000811BF" w:rsidRPr="009B0B7F">
        <w:rPr>
          <w:rFonts w:ascii="Segoe UI" w:hAnsi="Segoe UI" w:cs="Segoe UI"/>
          <w:sz w:val="22"/>
        </w:rPr>
        <w:t xml:space="preserve">účastníka za </w:t>
      </w:r>
      <w:r w:rsidRPr="009B0B7F">
        <w:rPr>
          <w:rFonts w:ascii="Segoe UI" w:hAnsi="Segoe UI" w:cs="Segoe UI"/>
          <w:sz w:val="22"/>
        </w:rPr>
        <w:t>hodnot</w:t>
      </w:r>
      <w:r w:rsidR="00A102D1" w:rsidRPr="009B0B7F">
        <w:rPr>
          <w:rFonts w:ascii="Segoe UI" w:hAnsi="Segoe UI" w:cs="Segoe UI"/>
          <w:sz w:val="22"/>
        </w:rPr>
        <w:t>i</w:t>
      </w:r>
      <w:r w:rsidRPr="009B0B7F">
        <w:rPr>
          <w:rFonts w:ascii="Segoe UI" w:hAnsi="Segoe UI" w:cs="Segoe UI"/>
          <w:sz w:val="22"/>
        </w:rPr>
        <w:t xml:space="preserve">cí kritérium </w:t>
      </w:r>
      <w:r w:rsidRPr="009B0B7F">
        <w:rPr>
          <w:rFonts w:ascii="Segoe UI" w:hAnsi="Segoe UI" w:cs="Segoe UI"/>
          <w:i/>
          <w:iCs/>
          <w:sz w:val="22"/>
        </w:rPr>
        <w:t xml:space="preserve">Celková </w:t>
      </w:r>
      <w:r w:rsidR="00A102D1" w:rsidRPr="009B0B7F">
        <w:rPr>
          <w:rFonts w:ascii="Segoe UI" w:hAnsi="Segoe UI" w:cs="Segoe UI"/>
          <w:i/>
          <w:iCs/>
          <w:sz w:val="22"/>
        </w:rPr>
        <w:t>finanční výhodnost</w:t>
      </w:r>
      <w:r w:rsidRPr="009B0B7F">
        <w:rPr>
          <w:rFonts w:ascii="Segoe UI" w:hAnsi="Segoe UI" w:cs="Segoe UI"/>
          <w:i/>
          <w:iCs/>
          <w:sz w:val="22"/>
        </w:rPr>
        <w:t xml:space="preserve"> (K</w:t>
      </w:r>
      <w:r w:rsidR="00A102D1" w:rsidRPr="009B0B7F">
        <w:rPr>
          <w:rFonts w:ascii="Segoe UI" w:hAnsi="Segoe UI" w:cs="Segoe UI"/>
          <w:i/>
          <w:iCs/>
          <w:sz w:val="22"/>
        </w:rPr>
        <w:t>.</w:t>
      </w:r>
      <w:r w:rsidRPr="009B0B7F">
        <w:rPr>
          <w:rFonts w:ascii="Segoe UI" w:hAnsi="Segoe UI" w:cs="Segoe UI"/>
          <w:i/>
          <w:iCs/>
          <w:sz w:val="22"/>
        </w:rPr>
        <w:t>1)</w:t>
      </w:r>
      <w:r w:rsidRPr="009B0B7F">
        <w:rPr>
          <w:rFonts w:ascii="Segoe UI" w:hAnsi="Segoe UI" w:cs="Segoe UI"/>
          <w:sz w:val="22"/>
        </w:rPr>
        <w:t xml:space="preserve"> bude vypočítáno </w:t>
      </w:r>
      <w:r w:rsidR="00E178EB" w:rsidRPr="009B0B7F">
        <w:rPr>
          <w:rFonts w:ascii="Segoe UI" w:hAnsi="Segoe UI" w:cs="Segoe UI"/>
          <w:sz w:val="22"/>
        </w:rPr>
        <w:t xml:space="preserve">způsobem uvedeným v hodnoticí tabulce, jejíž závazný vzor tvoří </w:t>
      </w:r>
      <w:r w:rsidR="002224D4" w:rsidRPr="009B0B7F">
        <w:rPr>
          <w:rFonts w:ascii="Segoe UI" w:hAnsi="Segoe UI" w:cs="Segoe UI"/>
          <w:sz w:val="22"/>
        </w:rPr>
        <w:t>část</w:t>
      </w:r>
      <w:r w:rsidR="00E178EB" w:rsidRPr="009B0B7F">
        <w:rPr>
          <w:rFonts w:ascii="Segoe UI" w:hAnsi="Segoe UI" w:cs="Segoe UI"/>
          <w:sz w:val="22"/>
        </w:rPr>
        <w:t xml:space="preserve"> </w:t>
      </w:r>
      <w:r w:rsidR="00A500F4" w:rsidRPr="009B0B7F">
        <w:rPr>
          <w:rFonts w:ascii="Segoe UI" w:hAnsi="Segoe UI" w:cs="Segoe UI"/>
          <w:sz w:val="22"/>
        </w:rPr>
        <w:t>0.d</w:t>
      </w:r>
      <w:r w:rsidR="00E178EB" w:rsidRPr="009B0B7F">
        <w:rPr>
          <w:rFonts w:ascii="Segoe UI" w:hAnsi="Segoe UI" w:cs="Segoe UI"/>
          <w:sz w:val="22"/>
        </w:rPr>
        <w:t xml:space="preserve"> </w:t>
      </w:r>
      <w:r w:rsidR="00BE5EFB" w:rsidRPr="009B0B7F">
        <w:rPr>
          <w:rFonts w:ascii="Segoe UI" w:hAnsi="Segoe UI" w:cs="Segoe UI"/>
          <w:sz w:val="22"/>
        </w:rPr>
        <w:t>z</w:t>
      </w:r>
      <w:r w:rsidR="00E178EB" w:rsidRPr="009B0B7F">
        <w:rPr>
          <w:rFonts w:ascii="Segoe UI" w:hAnsi="Segoe UI" w:cs="Segoe UI"/>
          <w:sz w:val="22"/>
        </w:rPr>
        <w:t>adávací dokumentace (dále jen „</w:t>
      </w:r>
      <w:r w:rsidR="0019751A" w:rsidRPr="009B0B7F">
        <w:rPr>
          <w:rFonts w:ascii="Segoe UI" w:hAnsi="Segoe UI" w:cs="Segoe UI"/>
          <w:b/>
          <w:bCs/>
          <w:i/>
          <w:iCs/>
          <w:sz w:val="22"/>
        </w:rPr>
        <w:t>Ekonomický model</w:t>
      </w:r>
      <w:r w:rsidR="00E178EB" w:rsidRPr="009B0B7F">
        <w:rPr>
          <w:rFonts w:ascii="Segoe UI" w:hAnsi="Segoe UI" w:cs="Segoe UI"/>
          <w:sz w:val="22"/>
        </w:rPr>
        <w:t>“).</w:t>
      </w:r>
      <w:r w:rsidR="00DA4662" w:rsidRPr="009B0B7F">
        <w:rPr>
          <w:rStyle w:val="Znakapoznpodarou"/>
          <w:rFonts w:ascii="Segoe UI" w:hAnsi="Segoe UI" w:cs="Segoe UI"/>
          <w:sz w:val="22"/>
        </w:rPr>
        <w:footnoteReference w:id="1"/>
      </w:r>
    </w:p>
    <w:p w14:paraId="45DFD740" w14:textId="77777777" w:rsidR="0019751A" w:rsidRPr="009B0B7F" w:rsidRDefault="00E178EB" w:rsidP="00B72D3C">
      <w:pPr>
        <w:pStyle w:val="Nadpis2"/>
        <w:keepLines/>
        <w:numPr>
          <w:ilvl w:val="1"/>
          <w:numId w:val="1"/>
        </w:numPr>
        <w:spacing w:after="120" w:line="276" w:lineRule="auto"/>
        <w:ind w:left="998" w:hanging="572"/>
        <w:jc w:val="both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sz w:val="22"/>
        </w:rPr>
        <w:t xml:space="preserve">Účastník je povinen vyplnit </w:t>
      </w:r>
      <w:r w:rsidR="0019751A" w:rsidRPr="009B0B7F">
        <w:rPr>
          <w:rFonts w:ascii="Segoe UI" w:hAnsi="Segoe UI" w:cs="Segoe UI"/>
          <w:sz w:val="22"/>
        </w:rPr>
        <w:t>Ekonomický model</w:t>
      </w:r>
      <w:r w:rsidRPr="009B0B7F">
        <w:rPr>
          <w:rFonts w:ascii="Segoe UI" w:hAnsi="Segoe UI" w:cs="Segoe UI"/>
          <w:sz w:val="22"/>
        </w:rPr>
        <w:t xml:space="preserve"> dle pokynů a vysvětlivek v n</w:t>
      </w:r>
      <w:r w:rsidR="0019751A" w:rsidRPr="009B0B7F">
        <w:rPr>
          <w:rFonts w:ascii="Segoe UI" w:hAnsi="Segoe UI" w:cs="Segoe UI"/>
          <w:sz w:val="22"/>
        </w:rPr>
        <w:t>ěm</w:t>
      </w:r>
      <w:r w:rsidRPr="009B0B7F">
        <w:rPr>
          <w:rFonts w:ascii="Segoe UI" w:hAnsi="Segoe UI" w:cs="Segoe UI"/>
          <w:sz w:val="22"/>
        </w:rPr>
        <w:t xml:space="preserve"> uvedených</w:t>
      </w:r>
      <w:r w:rsidR="0019751A" w:rsidRPr="009B0B7F">
        <w:rPr>
          <w:rFonts w:ascii="Segoe UI" w:hAnsi="Segoe UI" w:cs="Segoe UI"/>
          <w:sz w:val="22"/>
        </w:rPr>
        <w:t>. Na základě Ekonomického modelu bude hodnocena Celková finanční výhodnost prostřednictvím nabízené celkové hodnoty agregovaných nákladů formou čisté současné hodnoty (Net Present Value</w:t>
      </w:r>
      <w:r w:rsidR="0098661B" w:rsidRPr="009B0B7F">
        <w:rPr>
          <w:rFonts w:ascii="Segoe UI" w:hAnsi="Segoe UI" w:cs="Segoe UI"/>
          <w:sz w:val="22"/>
        </w:rPr>
        <w:t>/NPV</w:t>
      </w:r>
      <w:r w:rsidR="0019751A" w:rsidRPr="009B0B7F">
        <w:rPr>
          <w:rFonts w:ascii="Segoe UI" w:hAnsi="Segoe UI" w:cs="Segoe UI"/>
          <w:sz w:val="22"/>
        </w:rPr>
        <w:t>), sestávající se z</w:t>
      </w:r>
    </w:p>
    <w:p w14:paraId="3751796F" w14:textId="228DCAA8" w:rsidR="00A01BD3" w:rsidRPr="009B0B7F" w:rsidRDefault="0019751A" w:rsidP="0081252F">
      <w:pPr>
        <w:pStyle w:val="Textkomente"/>
        <w:numPr>
          <w:ilvl w:val="0"/>
          <w:numId w:val="56"/>
        </w:numPr>
        <w:spacing w:after="12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celkové nabídkové </w:t>
      </w:r>
      <w:r w:rsidR="002224D4" w:rsidRPr="009B0B7F">
        <w:rPr>
          <w:rFonts w:ascii="Segoe UI" w:hAnsi="Segoe UI" w:cs="Segoe UI"/>
        </w:rPr>
        <w:t>Ceny Díla</w:t>
      </w:r>
      <w:r w:rsidR="0096140B">
        <w:rPr>
          <w:rFonts w:ascii="Segoe UI" w:hAnsi="Segoe UI" w:cs="Segoe UI"/>
        </w:rPr>
        <w:t xml:space="preserve"> </w:t>
      </w:r>
      <w:r w:rsidR="007E62CA">
        <w:rPr>
          <w:rFonts w:ascii="Segoe UI" w:hAnsi="Segoe UI" w:cs="Segoe UI"/>
        </w:rPr>
        <w:t>(</w:t>
      </w:r>
      <w:r w:rsidR="0096140B" w:rsidRPr="00672DB5">
        <w:rPr>
          <w:rFonts w:ascii="Segoe UI" w:hAnsi="Segoe UI" w:cs="Segoe UI"/>
          <w:i/>
          <w:iCs/>
        </w:rPr>
        <w:t>včetně volitelných opcí</w:t>
      </w:r>
      <w:r w:rsidR="006D4172" w:rsidRPr="00672DB5">
        <w:rPr>
          <w:rFonts w:ascii="Segoe UI" w:hAnsi="Segoe UI" w:cs="Segoe UI"/>
          <w:i/>
          <w:iCs/>
        </w:rPr>
        <w:t xml:space="preserve"> k jednání ve smyslu odst. 3.1 písm. b) a odst. 3.9. zadávací dokumentace</w:t>
      </w:r>
      <w:r w:rsidR="007E62CA" w:rsidRPr="00672DB5">
        <w:rPr>
          <w:rFonts w:ascii="Segoe UI" w:hAnsi="Segoe UI" w:cs="Segoe UI"/>
          <w:i/>
          <w:iCs/>
        </w:rPr>
        <w:t>, pokud bude postupov</w:t>
      </w:r>
      <w:r w:rsidR="007E62CA">
        <w:rPr>
          <w:rFonts w:ascii="Segoe UI" w:hAnsi="Segoe UI" w:cs="Segoe UI"/>
          <w:i/>
          <w:iCs/>
        </w:rPr>
        <w:t>áno</w:t>
      </w:r>
      <w:r w:rsidR="007E62CA" w:rsidRPr="00672DB5">
        <w:rPr>
          <w:rFonts w:ascii="Segoe UI" w:hAnsi="Segoe UI" w:cs="Segoe UI"/>
          <w:i/>
          <w:iCs/>
        </w:rPr>
        <w:t xml:space="preserve"> </w:t>
      </w:r>
      <w:r w:rsidR="007E62CA">
        <w:rPr>
          <w:rFonts w:ascii="Segoe UI" w:hAnsi="Segoe UI" w:cs="Segoe UI"/>
          <w:i/>
          <w:iCs/>
        </w:rPr>
        <w:t xml:space="preserve">s </w:t>
      </w:r>
      <w:r w:rsidR="007E62CA" w:rsidRPr="00672DB5">
        <w:rPr>
          <w:rFonts w:ascii="Segoe UI" w:hAnsi="Segoe UI" w:cs="Segoe UI"/>
          <w:i/>
          <w:iCs/>
        </w:rPr>
        <w:t>využitím možno</w:t>
      </w:r>
      <w:r w:rsidR="007E62CA">
        <w:rPr>
          <w:rFonts w:ascii="Segoe UI" w:hAnsi="Segoe UI" w:cs="Segoe UI"/>
          <w:i/>
          <w:iCs/>
        </w:rPr>
        <w:t>s</w:t>
      </w:r>
      <w:r w:rsidR="007E62CA" w:rsidRPr="00672DB5">
        <w:rPr>
          <w:rFonts w:ascii="Segoe UI" w:hAnsi="Segoe UI" w:cs="Segoe UI"/>
          <w:i/>
          <w:iCs/>
        </w:rPr>
        <w:t>t</w:t>
      </w:r>
      <w:r w:rsidR="007E62CA">
        <w:rPr>
          <w:rFonts w:ascii="Segoe UI" w:hAnsi="Segoe UI" w:cs="Segoe UI"/>
          <w:i/>
          <w:iCs/>
        </w:rPr>
        <w:t xml:space="preserve">i </w:t>
      </w:r>
      <w:r w:rsidR="007E62CA" w:rsidRPr="00672DB5">
        <w:rPr>
          <w:rFonts w:ascii="Segoe UI" w:hAnsi="Segoe UI" w:cs="Segoe UI"/>
          <w:i/>
          <w:iCs/>
        </w:rPr>
        <w:t>D2 dle odst. 3.</w:t>
      </w:r>
      <w:r w:rsidR="007E62CA">
        <w:rPr>
          <w:rFonts w:ascii="Segoe UI" w:hAnsi="Segoe UI" w:cs="Segoe UI"/>
          <w:i/>
          <w:iCs/>
        </w:rPr>
        <w:t>1</w:t>
      </w:r>
      <w:r w:rsidR="007E62CA" w:rsidRPr="00672DB5">
        <w:rPr>
          <w:rFonts w:ascii="Segoe UI" w:hAnsi="Segoe UI" w:cs="Segoe UI"/>
          <w:i/>
          <w:iCs/>
        </w:rPr>
        <w:t xml:space="preserve"> zadávací dokumentace</w:t>
      </w:r>
      <w:r w:rsidR="007E62CA">
        <w:rPr>
          <w:rFonts w:ascii="Segoe UI" w:hAnsi="Segoe UI" w:cs="Segoe UI"/>
        </w:rPr>
        <w:t xml:space="preserve">) </w:t>
      </w:r>
      <w:r w:rsidR="002224D4" w:rsidRPr="009B0B7F">
        <w:rPr>
          <w:rFonts w:ascii="Segoe UI" w:hAnsi="Segoe UI" w:cs="Segoe UI"/>
        </w:rPr>
        <w:t xml:space="preserve"> </w:t>
      </w:r>
      <w:r w:rsidR="00A03A44" w:rsidRPr="009B0B7F">
        <w:rPr>
          <w:rFonts w:ascii="Segoe UI" w:hAnsi="Segoe UI" w:cs="Segoe UI"/>
        </w:rPr>
        <w:t xml:space="preserve">(zahrnující i </w:t>
      </w:r>
      <w:r w:rsidR="007D51BC" w:rsidRPr="009B0B7F">
        <w:rPr>
          <w:rFonts w:ascii="Segoe UI" w:hAnsi="Segoe UI" w:cs="Segoe UI"/>
        </w:rPr>
        <w:t xml:space="preserve">zadavatelem </w:t>
      </w:r>
      <w:r w:rsidR="007A6678" w:rsidRPr="009B0B7F">
        <w:rPr>
          <w:rFonts w:ascii="Segoe UI" w:hAnsi="Segoe UI" w:cs="Segoe UI"/>
        </w:rPr>
        <w:t>požadova</w:t>
      </w:r>
      <w:r w:rsidR="00A01BD3" w:rsidRPr="009B0B7F">
        <w:rPr>
          <w:rFonts w:ascii="Segoe UI" w:hAnsi="Segoe UI" w:cs="Segoe UI"/>
        </w:rPr>
        <w:t>n</w:t>
      </w:r>
      <w:r w:rsidR="00A03A44" w:rsidRPr="009B0B7F">
        <w:rPr>
          <w:rFonts w:ascii="Segoe UI" w:hAnsi="Segoe UI" w:cs="Segoe UI"/>
        </w:rPr>
        <w:t>é</w:t>
      </w:r>
      <w:r w:rsidR="007D51BC" w:rsidRPr="009B0B7F">
        <w:rPr>
          <w:rFonts w:ascii="Segoe UI" w:hAnsi="Segoe UI" w:cs="Segoe UI"/>
        </w:rPr>
        <w:t xml:space="preserve"> opc</w:t>
      </w:r>
      <w:r w:rsidR="00A03A44" w:rsidRPr="009B0B7F">
        <w:rPr>
          <w:rFonts w:ascii="Segoe UI" w:hAnsi="Segoe UI" w:cs="Segoe UI"/>
        </w:rPr>
        <w:t>e</w:t>
      </w:r>
      <w:r w:rsidR="00266DB4" w:rsidRPr="009B0B7F">
        <w:rPr>
          <w:rStyle w:val="Znakapoznpodarou"/>
          <w:rFonts w:ascii="Segoe UI" w:hAnsi="Segoe UI" w:cs="Segoe UI"/>
        </w:rPr>
        <w:footnoteReference w:id="2"/>
      </w:r>
      <w:r w:rsidR="00A01BD3" w:rsidRPr="009B0B7F">
        <w:rPr>
          <w:rFonts w:ascii="Segoe UI" w:hAnsi="Segoe UI" w:cs="Segoe UI"/>
        </w:rPr>
        <w:t xml:space="preserve"> a</w:t>
      </w:r>
      <w:r w:rsidR="00F17FA2">
        <w:rPr>
          <w:rFonts w:ascii="Segoe UI" w:hAnsi="Segoe UI" w:cs="Segoe UI"/>
        </w:rPr>
        <w:t> </w:t>
      </w:r>
      <w:r w:rsidR="00A01BD3" w:rsidRPr="009B0B7F">
        <w:rPr>
          <w:rFonts w:ascii="Segoe UI" w:hAnsi="Segoe UI" w:cs="Segoe UI"/>
        </w:rPr>
        <w:t xml:space="preserve">úspory zadavatele ve vazbě na </w:t>
      </w:r>
      <w:r w:rsidR="002B0A11" w:rsidRPr="009B0B7F">
        <w:rPr>
          <w:rFonts w:ascii="Segoe UI" w:hAnsi="Segoe UI" w:cs="Segoe UI"/>
        </w:rPr>
        <w:t xml:space="preserve">účastníkem nabídnutou </w:t>
      </w:r>
      <w:r w:rsidR="00A01BD3" w:rsidRPr="009B0B7F">
        <w:rPr>
          <w:rFonts w:ascii="Segoe UI" w:hAnsi="Segoe UI" w:cs="Segoe UI"/>
        </w:rPr>
        <w:t>kratší dobu plnění</w:t>
      </w:r>
      <w:r w:rsidR="00A01BD3" w:rsidRPr="009B0B7F">
        <w:rPr>
          <w:rStyle w:val="Znakapoznpodarou"/>
          <w:rFonts w:ascii="Segoe UI" w:hAnsi="Segoe UI" w:cs="Segoe UI"/>
        </w:rPr>
        <w:footnoteReference w:id="3"/>
      </w:r>
      <w:r w:rsidR="00F426D1">
        <w:rPr>
          <w:rFonts w:ascii="Segoe UI" w:hAnsi="Segoe UI" w:cs="Segoe UI"/>
        </w:rPr>
        <w:t xml:space="preserve"> </w:t>
      </w:r>
      <w:r w:rsidR="00342DF5">
        <w:rPr>
          <w:rFonts w:ascii="Segoe UI" w:hAnsi="Segoe UI" w:cs="Segoe UI"/>
        </w:rPr>
        <w:t>včetně slevy za financování v EUR</w:t>
      </w:r>
      <w:r w:rsidR="00C84ACA">
        <w:rPr>
          <w:rStyle w:val="Znakapoznpodarou"/>
          <w:rFonts w:ascii="Segoe UI" w:hAnsi="Segoe UI" w:cs="Segoe UI"/>
        </w:rPr>
        <w:footnoteReference w:id="4"/>
      </w:r>
      <w:r w:rsidR="00A31D23" w:rsidRPr="009B0B7F">
        <w:rPr>
          <w:rFonts w:ascii="Segoe UI" w:hAnsi="Segoe UI" w:cs="Segoe UI"/>
        </w:rPr>
        <w:t>)</w:t>
      </w:r>
      <w:r w:rsidR="00A01BD3" w:rsidRPr="009B0B7F">
        <w:rPr>
          <w:rFonts w:ascii="Segoe UI" w:hAnsi="Segoe UI" w:cs="Segoe UI"/>
        </w:rPr>
        <w:t xml:space="preserve">  </w:t>
      </w:r>
      <w:r w:rsidR="00A01BD3" w:rsidRPr="009B0B7F">
        <w:rPr>
          <w:rFonts w:ascii="Segoe UI" w:hAnsi="Segoe UI" w:cs="Segoe UI"/>
          <w:i/>
          <w:iCs/>
        </w:rPr>
        <w:t>(Položka „</w:t>
      </w:r>
      <w:bookmarkStart w:id="52" w:name="_Hlk67386126"/>
      <w:r w:rsidR="002224D4" w:rsidRPr="009B0B7F">
        <w:rPr>
          <w:rFonts w:ascii="Segoe UI" w:hAnsi="Segoe UI" w:cs="Segoe UI"/>
          <w:i/>
          <w:iCs/>
        </w:rPr>
        <w:t>1.1.</w:t>
      </w:r>
      <w:r w:rsidR="00C84ACA">
        <w:rPr>
          <w:rFonts w:ascii="Segoe UI" w:hAnsi="Segoe UI" w:cs="Segoe UI"/>
          <w:i/>
          <w:iCs/>
        </w:rPr>
        <w:t>8</w:t>
      </w:r>
      <w:r w:rsidR="00C84ACA" w:rsidRPr="009B0B7F">
        <w:rPr>
          <w:rFonts w:ascii="Segoe UI" w:hAnsi="Segoe UI" w:cs="Segoe UI"/>
          <w:i/>
          <w:iCs/>
        </w:rPr>
        <w:t xml:space="preserve"> </w:t>
      </w:r>
      <w:r w:rsidR="002224D4" w:rsidRPr="009B0B7F">
        <w:rPr>
          <w:rFonts w:ascii="Segoe UI" w:hAnsi="Segoe UI" w:cs="Segoe UI"/>
          <w:i/>
          <w:iCs/>
        </w:rPr>
        <w:t>Celková nabídková Cena Díla / Total tender Contract Amount</w:t>
      </w:r>
      <w:bookmarkEnd w:id="52"/>
      <w:r w:rsidR="00A01BD3" w:rsidRPr="009B0B7F">
        <w:rPr>
          <w:rFonts w:ascii="Segoe UI" w:hAnsi="Segoe UI" w:cs="Segoe UI"/>
          <w:i/>
          <w:iCs/>
        </w:rPr>
        <w:t>“</w:t>
      </w:r>
      <w:r w:rsidR="00934078" w:rsidRPr="009B0B7F">
        <w:rPr>
          <w:rFonts w:ascii="Segoe UI" w:hAnsi="Segoe UI" w:cs="Segoe UI"/>
          <w:i/>
          <w:iCs/>
        </w:rPr>
        <w:t>,</w:t>
      </w:r>
      <w:r w:rsidR="00A01BD3" w:rsidRPr="009B0B7F">
        <w:rPr>
          <w:rFonts w:ascii="Segoe UI" w:hAnsi="Segoe UI" w:cs="Segoe UI"/>
          <w:i/>
          <w:iCs/>
        </w:rPr>
        <w:t xml:space="preserve"> </w:t>
      </w:r>
      <w:r w:rsidR="00934078" w:rsidRPr="009B0B7F">
        <w:rPr>
          <w:rFonts w:ascii="Segoe UI" w:hAnsi="Segoe UI" w:cs="Segoe UI"/>
          <w:i/>
          <w:iCs/>
        </w:rPr>
        <w:t>v části „</w:t>
      </w:r>
      <w:bookmarkStart w:id="53" w:name="_Hlk67386161"/>
      <w:r w:rsidR="002224D4" w:rsidRPr="009B0B7F">
        <w:rPr>
          <w:rFonts w:ascii="Segoe UI" w:hAnsi="Segoe UI" w:cs="Segoe UI"/>
          <w:i/>
          <w:iCs/>
        </w:rPr>
        <w:t>1. Cena Díla / Contract Amount</w:t>
      </w:r>
      <w:bookmarkEnd w:id="53"/>
      <w:r w:rsidR="00934078" w:rsidRPr="009B0B7F">
        <w:rPr>
          <w:rFonts w:ascii="Segoe UI" w:hAnsi="Segoe UI" w:cs="Segoe UI"/>
          <w:i/>
          <w:iCs/>
        </w:rPr>
        <w:t xml:space="preserve">“, </w:t>
      </w:r>
      <w:r w:rsidR="00A01BD3" w:rsidRPr="009B0B7F">
        <w:rPr>
          <w:rFonts w:ascii="Segoe UI" w:hAnsi="Segoe UI" w:cs="Segoe UI"/>
          <w:i/>
          <w:iCs/>
        </w:rPr>
        <w:t>na listu „Vstupy_Inpu</w:t>
      </w:r>
      <w:r w:rsidR="00612957" w:rsidRPr="009B0B7F">
        <w:rPr>
          <w:rFonts w:ascii="Segoe UI" w:hAnsi="Segoe UI" w:cs="Segoe UI"/>
          <w:i/>
          <w:iCs/>
        </w:rPr>
        <w:t>ts</w:t>
      </w:r>
      <w:r w:rsidR="00A01BD3" w:rsidRPr="009B0B7F">
        <w:rPr>
          <w:rFonts w:ascii="Segoe UI" w:hAnsi="Segoe UI" w:cs="Segoe UI"/>
          <w:i/>
          <w:iCs/>
        </w:rPr>
        <w:t>“)</w:t>
      </w:r>
      <w:r w:rsidR="00CB0EE7" w:rsidRPr="009B0B7F">
        <w:rPr>
          <w:rFonts w:ascii="Segoe UI" w:hAnsi="Segoe UI" w:cs="Segoe UI"/>
          <w:i/>
          <w:iCs/>
        </w:rPr>
        <w:t>;</w:t>
      </w:r>
    </w:p>
    <w:p w14:paraId="17C969B1" w14:textId="3838F93F" w:rsidR="0080358B" w:rsidRPr="00672DB5" w:rsidRDefault="002224D4" w:rsidP="00672DB5">
      <w:pPr>
        <w:pStyle w:val="Textkomente"/>
        <w:numPr>
          <w:ilvl w:val="0"/>
          <w:numId w:val="56"/>
        </w:numPr>
        <w:spacing w:after="12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N</w:t>
      </w:r>
      <w:r w:rsidR="0019751A" w:rsidRPr="009B0B7F">
        <w:rPr>
          <w:rFonts w:ascii="Segoe UI" w:hAnsi="Segoe UI" w:cs="Segoe UI"/>
        </w:rPr>
        <w:t>ákladů garantované spotřeby provozních médií</w:t>
      </w:r>
      <w:r w:rsidR="00B83010" w:rsidRPr="009B0B7F">
        <w:rPr>
          <w:rFonts w:ascii="Segoe UI" w:hAnsi="Segoe UI" w:cs="Segoe UI"/>
        </w:rPr>
        <w:t xml:space="preserve"> </w:t>
      </w:r>
      <w:r w:rsidR="00B83010" w:rsidRPr="009B0B7F">
        <w:rPr>
          <w:rFonts w:ascii="Segoe UI" w:hAnsi="Segoe UI" w:cs="Segoe UI"/>
          <w:i/>
          <w:iCs/>
        </w:rPr>
        <w:t>(Položky</w:t>
      </w:r>
      <w:r w:rsidR="00B83010" w:rsidRPr="009B0B7F">
        <w:rPr>
          <w:rStyle w:val="Znakapoznpodarou"/>
          <w:rFonts w:ascii="Segoe UI" w:hAnsi="Segoe UI" w:cs="Segoe UI"/>
          <w:i/>
          <w:iCs/>
        </w:rPr>
        <w:footnoteReference w:id="5"/>
      </w:r>
      <w:r w:rsidR="00B83010" w:rsidRPr="009B0B7F">
        <w:rPr>
          <w:rFonts w:ascii="Segoe UI" w:hAnsi="Segoe UI" w:cs="Segoe UI"/>
          <w:i/>
          <w:iCs/>
        </w:rPr>
        <w:t xml:space="preserve"> v části „</w:t>
      </w:r>
      <w:r w:rsidR="003C35A4" w:rsidRPr="009B0B7F">
        <w:rPr>
          <w:rFonts w:ascii="Segoe UI" w:hAnsi="Segoe UI" w:cs="Segoe UI"/>
          <w:i/>
          <w:iCs/>
        </w:rPr>
        <w:t>2.</w:t>
      </w:r>
      <w:r w:rsidR="00F17FA2">
        <w:rPr>
          <w:rFonts w:ascii="Segoe UI" w:hAnsi="Segoe UI" w:cs="Segoe UI"/>
          <w:i/>
          <w:iCs/>
        </w:rPr>
        <w:t> </w:t>
      </w:r>
      <w:r w:rsidR="003C35A4" w:rsidRPr="009B0B7F">
        <w:rPr>
          <w:rFonts w:ascii="Segoe UI" w:hAnsi="Segoe UI" w:cs="Segoe UI"/>
          <w:i/>
          <w:iCs/>
        </w:rPr>
        <w:t>Garantovaná spotřeba / Consumption guarantee</w:t>
      </w:r>
      <w:r w:rsidR="00B83010" w:rsidRPr="009B0B7F">
        <w:rPr>
          <w:rFonts w:ascii="Segoe UI" w:hAnsi="Segoe UI" w:cs="Segoe UI"/>
          <w:i/>
          <w:iCs/>
        </w:rPr>
        <w:t>“ na listu „Vstupy_Inpu</w:t>
      </w:r>
      <w:r w:rsidR="00612957" w:rsidRPr="009B0B7F">
        <w:rPr>
          <w:rFonts w:ascii="Segoe UI" w:hAnsi="Segoe UI" w:cs="Segoe UI"/>
          <w:i/>
          <w:iCs/>
        </w:rPr>
        <w:t>ts</w:t>
      </w:r>
      <w:r w:rsidR="00B83010" w:rsidRPr="009B0B7F">
        <w:rPr>
          <w:rFonts w:ascii="Segoe UI" w:hAnsi="Segoe UI" w:cs="Segoe UI"/>
          <w:i/>
          <w:iCs/>
        </w:rPr>
        <w:t>“)</w:t>
      </w:r>
      <w:r w:rsidR="00CB0EE7" w:rsidRPr="009B0B7F">
        <w:rPr>
          <w:rFonts w:ascii="Segoe UI" w:hAnsi="Segoe UI" w:cs="Segoe UI"/>
          <w:i/>
          <w:iCs/>
        </w:rPr>
        <w:t>;</w:t>
      </w:r>
      <w:r w:rsidR="0080358B" w:rsidRPr="00672DB5">
        <w:rPr>
          <w:rFonts w:ascii="Segoe UI" w:hAnsi="Segoe UI" w:cs="Segoe UI"/>
        </w:rPr>
        <w:br w:type="page"/>
      </w:r>
    </w:p>
    <w:p w14:paraId="2EF48729" w14:textId="44104B2A" w:rsidR="0019751A" w:rsidRPr="009B0B7F" w:rsidRDefault="003C35A4" w:rsidP="0080358B">
      <w:pPr>
        <w:pStyle w:val="Textkomente"/>
        <w:keepNext/>
        <w:numPr>
          <w:ilvl w:val="0"/>
          <w:numId w:val="56"/>
        </w:numPr>
        <w:spacing w:after="120" w:line="276" w:lineRule="auto"/>
        <w:ind w:left="1786" w:hanging="357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lastRenderedPageBreak/>
        <w:t>N</w:t>
      </w:r>
      <w:r w:rsidR="0019751A" w:rsidRPr="009B0B7F">
        <w:rPr>
          <w:rFonts w:ascii="Segoe UI" w:hAnsi="Segoe UI" w:cs="Segoe UI"/>
        </w:rPr>
        <w:t xml:space="preserve">ákladů na </w:t>
      </w:r>
      <w:r w:rsidR="00165FB0" w:rsidRPr="009B0B7F">
        <w:rPr>
          <w:rFonts w:ascii="Segoe UI" w:hAnsi="Segoe UI" w:cs="Segoe UI"/>
        </w:rPr>
        <w:t xml:space="preserve">obnovu </w:t>
      </w:r>
      <w:r w:rsidR="0019751A" w:rsidRPr="009B0B7F">
        <w:rPr>
          <w:rFonts w:ascii="Segoe UI" w:hAnsi="Segoe UI" w:cs="Segoe UI"/>
        </w:rPr>
        <w:t>hlavních částí technologie</w:t>
      </w:r>
      <w:r w:rsidR="00B83010" w:rsidRPr="009B0B7F">
        <w:rPr>
          <w:rFonts w:ascii="Segoe UI" w:hAnsi="Segoe UI" w:cs="Segoe UI"/>
        </w:rPr>
        <w:t xml:space="preserve"> </w:t>
      </w:r>
      <w:r w:rsidR="00B83010" w:rsidRPr="009B0B7F">
        <w:rPr>
          <w:rFonts w:ascii="Segoe UI" w:hAnsi="Segoe UI" w:cs="Segoe UI"/>
          <w:i/>
          <w:iCs/>
        </w:rPr>
        <w:t>(Položka „</w:t>
      </w:r>
      <w:r w:rsidR="00165FB0" w:rsidRPr="009B0B7F">
        <w:rPr>
          <w:rFonts w:ascii="Segoe UI" w:hAnsi="Segoe UI" w:cs="Segoe UI"/>
          <w:i/>
          <w:iCs/>
        </w:rPr>
        <w:t>Referenční fixní náklady na údržbu / Reference regular fixed maintenance cost</w:t>
      </w:r>
      <w:r w:rsidR="00E11ED6" w:rsidRPr="009B0B7F">
        <w:rPr>
          <w:rFonts w:ascii="Segoe UI" w:hAnsi="Segoe UI" w:cs="Segoe UI"/>
          <w:i/>
          <w:iCs/>
        </w:rPr>
        <w:t>“</w:t>
      </w:r>
      <w:r w:rsidR="00165FB0" w:rsidRPr="009B0B7F">
        <w:rPr>
          <w:rFonts w:ascii="Segoe UI" w:hAnsi="Segoe UI" w:cs="Segoe UI"/>
          <w:i/>
          <w:iCs/>
        </w:rPr>
        <w:t xml:space="preserve"> v části </w:t>
      </w:r>
      <w:r w:rsidRPr="009B0B7F">
        <w:rPr>
          <w:rFonts w:ascii="Segoe UI" w:hAnsi="Segoe UI" w:cs="Segoe UI"/>
          <w:i/>
          <w:iCs/>
        </w:rPr>
        <w:t>„3.</w:t>
      </w:r>
      <w:r w:rsidR="0080358B">
        <w:rPr>
          <w:rFonts w:ascii="Segoe UI" w:hAnsi="Segoe UI" w:cs="Segoe UI"/>
          <w:i/>
          <w:iCs/>
        </w:rPr>
        <w:t> </w:t>
      </w:r>
      <w:r w:rsidRPr="009B0B7F">
        <w:rPr>
          <w:rFonts w:ascii="Segoe UI" w:hAnsi="Segoe UI" w:cs="Segoe UI"/>
          <w:i/>
          <w:iCs/>
        </w:rPr>
        <w:t>Hlavní spotřební díly a náklady na údržbu / Main wear parts and cost for maintenance“</w:t>
      </w:r>
      <w:r w:rsidR="00E11ED6" w:rsidRPr="009B0B7F">
        <w:rPr>
          <w:rFonts w:ascii="Segoe UI" w:hAnsi="Segoe UI" w:cs="Segoe UI"/>
          <w:i/>
          <w:iCs/>
        </w:rPr>
        <w:t xml:space="preserve"> </w:t>
      </w:r>
      <w:r w:rsidR="00B83010" w:rsidRPr="009B0B7F">
        <w:rPr>
          <w:rFonts w:ascii="Segoe UI" w:hAnsi="Segoe UI" w:cs="Segoe UI"/>
          <w:i/>
          <w:iCs/>
        </w:rPr>
        <w:t>na listu „</w:t>
      </w:r>
      <w:r w:rsidR="00E11ED6" w:rsidRPr="009B0B7F">
        <w:rPr>
          <w:rFonts w:ascii="Segoe UI" w:hAnsi="Segoe UI" w:cs="Segoe UI"/>
          <w:i/>
          <w:iCs/>
        </w:rPr>
        <w:t>Jednotkové ceny</w:t>
      </w:r>
      <w:r w:rsidR="001E28B8" w:rsidRPr="009B0B7F">
        <w:rPr>
          <w:rFonts w:ascii="Segoe UI" w:hAnsi="Segoe UI" w:cs="Segoe UI"/>
          <w:i/>
          <w:iCs/>
        </w:rPr>
        <w:t xml:space="preserve"> /</w:t>
      </w:r>
      <w:r w:rsidR="00E11ED6" w:rsidRPr="009B0B7F">
        <w:rPr>
          <w:rFonts w:ascii="Segoe UI" w:hAnsi="Segoe UI" w:cs="Segoe UI"/>
          <w:i/>
          <w:iCs/>
        </w:rPr>
        <w:t>_</w:t>
      </w:r>
      <w:r w:rsidR="00B464EC" w:rsidRPr="009B0B7F">
        <w:rPr>
          <w:rFonts w:ascii="Segoe UI" w:hAnsi="Segoe UI" w:cs="Segoe UI"/>
          <w:i/>
          <w:iCs/>
        </w:rPr>
        <w:t xml:space="preserve">Unit </w:t>
      </w:r>
      <w:r w:rsidR="00E11ED6" w:rsidRPr="009B0B7F">
        <w:rPr>
          <w:rFonts w:ascii="Segoe UI" w:hAnsi="Segoe UI" w:cs="Segoe UI"/>
          <w:i/>
          <w:iCs/>
        </w:rPr>
        <w:t>prices</w:t>
      </w:r>
      <w:r w:rsidR="00B83010" w:rsidRPr="009B0B7F">
        <w:rPr>
          <w:rFonts w:ascii="Segoe UI" w:hAnsi="Segoe UI" w:cs="Segoe UI"/>
          <w:i/>
          <w:iCs/>
        </w:rPr>
        <w:t>“)</w:t>
      </w:r>
      <w:r w:rsidR="00934078" w:rsidRPr="009B0B7F">
        <w:rPr>
          <w:rFonts w:ascii="Segoe UI" w:hAnsi="Segoe UI" w:cs="Segoe UI"/>
        </w:rPr>
        <w:t xml:space="preserve"> a nákladů na obnovu spotřebních částí</w:t>
      </w:r>
      <w:r w:rsidR="007D7072" w:rsidRPr="009B0B7F">
        <w:rPr>
          <w:rFonts w:ascii="Segoe UI" w:hAnsi="Segoe UI" w:cs="Segoe UI"/>
        </w:rPr>
        <w:t xml:space="preserve"> hlavní technology</w:t>
      </w:r>
      <w:r w:rsidR="00960E8E" w:rsidRPr="009B0B7F">
        <w:rPr>
          <w:rFonts w:ascii="Segoe UI" w:hAnsi="Segoe UI" w:cs="Segoe UI"/>
        </w:rPr>
        <w:t xml:space="preserve"> za referenční období </w:t>
      </w:r>
      <w:r w:rsidR="00960E8E" w:rsidRPr="009B0B7F">
        <w:rPr>
          <w:rFonts w:ascii="Segoe UI" w:hAnsi="Segoe UI" w:cs="Segoe UI"/>
          <w:i/>
          <w:iCs/>
        </w:rPr>
        <w:t>(Položky v části „</w:t>
      </w:r>
      <w:r w:rsidRPr="009B0B7F">
        <w:rPr>
          <w:rFonts w:ascii="Segoe UI" w:hAnsi="Segoe UI" w:cs="Segoe UI"/>
          <w:i/>
          <w:iCs/>
        </w:rPr>
        <w:t>3.</w:t>
      </w:r>
      <w:r w:rsidR="00E355F0">
        <w:rPr>
          <w:rFonts w:ascii="Segoe UI" w:hAnsi="Segoe UI" w:cs="Segoe UI"/>
          <w:i/>
          <w:iCs/>
        </w:rPr>
        <w:t> </w:t>
      </w:r>
      <w:r w:rsidRPr="009B0B7F">
        <w:rPr>
          <w:rFonts w:ascii="Segoe UI" w:hAnsi="Segoe UI" w:cs="Segoe UI"/>
          <w:i/>
          <w:iCs/>
        </w:rPr>
        <w:t>Hlavní spotřební díly a náklady na údržbu / Main wear parts and cost for maintenance</w:t>
      </w:r>
      <w:r w:rsidR="00960E8E" w:rsidRPr="009B0B7F">
        <w:rPr>
          <w:rFonts w:ascii="Segoe UI" w:hAnsi="Segoe UI" w:cs="Segoe UI"/>
          <w:i/>
          <w:iCs/>
        </w:rPr>
        <w:t>“ na listu „Vstupy_Inputs“)</w:t>
      </w:r>
      <w:r w:rsidR="00CB0EE7" w:rsidRPr="009B0B7F">
        <w:rPr>
          <w:rFonts w:ascii="Segoe UI" w:hAnsi="Segoe UI" w:cs="Segoe UI"/>
          <w:i/>
          <w:iCs/>
        </w:rPr>
        <w:t>;</w:t>
      </w:r>
      <w:r w:rsidR="0081252F" w:rsidRPr="009B0B7F">
        <w:rPr>
          <w:rFonts w:ascii="Segoe UI" w:hAnsi="Segoe UI" w:cs="Segoe UI"/>
          <w:i/>
          <w:iCs/>
        </w:rPr>
        <w:t xml:space="preserve"> </w:t>
      </w:r>
    </w:p>
    <w:p w14:paraId="01E7BC15" w14:textId="66A630D5" w:rsidR="00186794" w:rsidRPr="00672DB5" w:rsidRDefault="003C35A4" w:rsidP="00B72D3C">
      <w:pPr>
        <w:pStyle w:val="Textkomente"/>
        <w:numPr>
          <w:ilvl w:val="0"/>
          <w:numId w:val="56"/>
        </w:numPr>
        <w:spacing w:after="12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V</w:t>
      </w:r>
      <w:r w:rsidR="00165FB0" w:rsidRPr="009B0B7F">
        <w:rPr>
          <w:rFonts w:ascii="Segoe UI" w:hAnsi="Segoe UI" w:cs="Segoe UI"/>
        </w:rPr>
        <w:t>ýnosů </w:t>
      </w:r>
      <w:r w:rsidR="0019751A" w:rsidRPr="009B0B7F">
        <w:rPr>
          <w:rFonts w:ascii="Segoe UI" w:hAnsi="Segoe UI" w:cs="Segoe UI"/>
        </w:rPr>
        <w:t>garantované produkce energií</w:t>
      </w:r>
      <w:r w:rsidR="00B83010" w:rsidRPr="009B0B7F">
        <w:rPr>
          <w:rFonts w:ascii="Segoe UI" w:hAnsi="Segoe UI" w:cs="Segoe UI"/>
        </w:rPr>
        <w:t xml:space="preserve"> </w:t>
      </w:r>
      <w:r w:rsidR="00B83010" w:rsidRPr="009B0B7F">
        <w:rPr>
          <w:rFonts w:ascii="Segoe UI" w:hAnsi="Segoe UI" w:cs="Segoe UI"/>
          <w:i/>
          <w:iCs/>
        </w:rPr>
        <w:t>(Položka „</w:t>
      </w:r>
      <w:r w:rsidR="007B2C74" w:rsidRPr="009B0B7F">
        <w:rPr>
          <w:rFonts w:ascii="Segoe UI" w:hAnsi="Segoe UI" w:cs="Segoe UI"/>
          <w:i/>
          <w:iCs/>
        </w:rPr>
        <w:t>4.2 Výroba energie / Energy production</w:t>
      </w:r>
      <w:r w:rsidR="00B83010" w:rsidRPr="009B0B7F">
        <w:rPr>
          <w:rFonts w:ascii="Segoe UI" w:hAnsi="Segoe UI" w:cs="Segoe UI"/>
          <w:i/>
          <w:iCs/>
        </w:rPr>
        <w:t>“</w:t>
      </w:r>
      <w:r w:rsidR="00723EF8">
        <w:rPr>
          <w:rFonts w:ascii="Segoe UI" w:hAnsi="Segoe UI" w:cs="Segoe UI"/>
          <w:i/>
          <w:iCs/>
        </w:rPr>
        <w:t xml:space="preserve"> a </w:t>
      </w:r>
      <w:r w:rsidR="00E1646F">
        <w:rPr>
          <w:rFonts w:ascii="Segoe UI" w:hAnsi="Segoe UI" w:cs="Segoe UI"/>
          <w:i/>
          <w:iCs/>
        </w:rPr>
        <w:t>„</w:t>
      </w:r>
      <w:r w:rsidR="00E1646F" w:rsidRPr="00E1646F">
        <w:rPr>
          <w:rFonts w:ascii="Segoe UI" w:hAnsi="Segoe UI" w:cs="Segoe UI"/>
          <w:i/>
          <w:iCs/>
        </w:rPr>
        <w:t>4.1.1 Zpracovaný odpad / Proccessed waste</w:t>
      </w:r>
      <w:r w:rsidR="00E1646F">
        <w:rPr>
          <w:rFonts w:ascii="Segoe UI" w:hAnsi="Segoe UI" w:cs="Segoe UI"/>
          <w:i/>
          <w:iCs/>
        </w:rPr>
        <w:t>“</w:t>
      </w:r>
      <w:r w:rsidR="00CE1010" w:rsidRPr="009B0B7F">
        <w:rPr>
          <w:rFonts w:ascii="Segoe UI" w:hAnsi="Segoe UI" w:cs="Segoe UI"/>
          <w:i/>
          <w:iCs/>
        </w:rPr>
        <w:t xml:space="preserve"> v části „</w:t>
      </w:r>
      <w:r w:rsidR="007B2C74" w:rsidRPr="009B0B7F">
        <w:rPr>
          <w:rFonts w:ascii="Segoe UI" w:hAnsi="Segoe UI" w:cs="Segoe UI"/>
          <w:i/>
          <w:iCs/>
        </w:rPr>
        <w:t>4. Výstupní garantované parametry Linky / Output guarantees for the Line</w:t>
      </w:r>
      <w:r w:rsidR="00CE1010" w:rsidRPr="009B0B7F">
        <w:rPr>
          <w:rFonts w:ascii="Segoe UI" w:hAnsi="Segoe UI" w:cs="Segoe UI"/>
          <w:i/>
          <w:iCs/>
        </w:rPr>
        <w:t>“,</w:t>
      </w:r>
      <w:r w:rsidR="00B83010" w:rsidRPr="009B0B7F">
        <w:rPr>
          <w:rFonts w:ascii="Segoe UI" w:hAnsi="Segoe UI" w:cs="Segoe UI"/>
          <w:i/>
          <w:iCs/>
        </w:rPr>
        <w:t xml:space="preserve"> na listu „Vstupy_Inpu</w:t>
      </w:r>
      <w:r w:rsidR="00612957" w:rsidRPr="009B0B7F">
        <w:rPr>
          <w:rFonts w:ascii="Segoe UI" w:hAnsi="Segoe UI" w:cs="Segoe UI"/>
          <w:i/>
          <w:iCs/>
        </w:rPr>
        <w:t>ts</w:t>
      </w:r>
      <w:r w:rsidR="00B83010" w:rsidRPr="009B0B7F">
        <w:rPr>
          <w:rFonts w:ascii="Segoe UI" w:hAnsi="Segoe UI" w:cs="Segoe UI"/>
          <w:i/>
          <w:iCs/>
        </w:rPr>
        <w:t>“)</w:t>
      </w:r>
      <w:r w:rsidR="00455861">
        <w:rPr>
          <w:rFonts w:ascii="Segoe UI" w:hAnsi="Segoe UI" w:cs="Segoe UI"/>
          <w:i/>
          <w:iCs/>
        </w:rPr>
        <w:t>; a</w:t>
      </w:r>
    </w:p>
    <w:p w14:paraId="75F1ED8F" w14:textId="78F2653C" w:rsidR="000F07CA" w:rsidRPr="009B0B7F" w:rsidRDefault="00E1646F" w:rsidP="00B72D3C">
      <w:pPr>
        <w:pStyle w:val="Textkomente"/>
        <w:numPr>
          <w:ilvl w:val="0"/>
          <w:numId w:val="56"/>
        </w:numPr>
        <w:spacing w:after="120"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  <w:i/>
          <w:iCs/>
        </w:rPr>
        <w:t xml:space="preserve">Nákladů na </w:t>
      </w:r>
      <w:r w:rsidR="00167269">
        <w:rPr>
          <w:rFonts w:ascii="Segoe UI" w:hAnsi="Segoe UI" w:cs="Segoe UI"/>
          <w:i/>
          <w:iCs/>
        </w:rPr>
        <w:t>externality za produkc</w:t>
      </w:r>
      <w:r w:rsidR="00072811">
        <w:rPr>
          <w:rFonts w:ascii="Segoe UI" w:hAnsi="Segoe UI" w:cs="Segoe UI"/>
          <w:i/>
          <w:iCs/>
        </w:rPr>
        <w:t>i emisí</w:t>
      </w:r>
      <w:r w:rsidR="009E3C51">
        <w:rPr>
          <w:rFonts w:ascii="Segoe UI" w:hAnsi="Segoe UI" w:cs="Segoe UI"/>
          <w:i/>
          <w:iCs/>
        </w:rPr>
        <w:t xml:space="preserve"> (Položka </w:t>
      </w:r>
      <w:r w:rsidR="009E3C51" w:rsidRPr="009E3C51">
        <w:rPr>
          <w:rFonts w:ascii="Segoe UI" w:hAnsi="Segoe UI" w:cs="Segoe UI"/>
          <w:i/>
          <w:iCs/>
        </w:rPr>
        <w:t>4.3 Produkce emisí / Emission production</w:t>
      </w:r>
      <w:r w:rsidR="009E3C51">
        <w:rPr>
          <w:rFonts w:ascii="Segoe UI" w:hAnsi="Segoe UI" w:cs="Segoe UI"/>
          <w:i/>
          <w:iCs/>
        </w:rPr>
        <w:t xml:space="preserve"> </w:t>
      </w:r>
      <w:r w:rsidR="009E3C51" w:rsidRPr="009B0B7F">
        <w:rPr>
          <w:rFonts w:ascii="Segoe UI" w:hAnsi="Segoe UI" w:cs="Segoe UI"/>
          <w:i/>
          <w:iCs/>
        </w:rPr>
        <w:t>v části „4. Výstupní garantované parametry Linky / Output guarantees for the Line“, na listu „Vstupy_Inputs“)</w:t>
      </w:r>
    </w:p>
    <w:p w14:paraId="5D337398" w14:textId="01152FEA" w:rsidR="006756FD" w:rsidRDefault="0019751A" w:rsidP="00B72D3C">
      <w:pPr>
        <w:pStyle w:val="Textkomente"/>
        <w:spacing w:after="120" w:line="276" w:lineRule="auto"/>
        <w:ind w:left="1418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přičemž výše nákladů</w:t>
      </w:r>
      <w:r w:rsidR="00110F95" w:rsidRPr="009B0B7F">
        <w:rPr>
          <w:rFonts w:ascii="Segoe UI" w:hAnsi="Segoe UI" w:cs="Segoe UI"/>
        </w:rPr>
        <w:t xml:space="preserve"> a výnosů</w:t>
      </w:r>
      <w:r w:rsidRPr="009B0B7F">
        <w:rPr>
          <w:rFonts w:ascii="Segoe UI" w:hAnsi="Segoe UI" w:cs="Segoe UI"/>
        </w:rPr>
        <w:t xml:space="preserve"> </w:t>
      </w:r>
      <w:r w:rsidR="0081252F" w:rsidRPr="009B0B7F">
        <w:rPr>
          <w:rFonts w:ascii="Segoe UI" w:hAnsi="Segoe UI" w:cs="Segoe UI"/>
        </w:rPr>
        <w:t xml:space="preserve">dle písm. b) až </w:t>
      </w:r>
      <w:r w:rsidR="007C255C">
        <w:rPr>
          <w:rFonts w:ascii="Segoe UI" w:hAnsi="Segoe UI" w:cs="Segoe UI"/>
        </w:rPr>
        <w:t>e</w:t>
      </w:r>
      <w:r w:rsidR="0081252F" w:rsidRPr="009B0B7F">
        <w:rPr>
          <w:rFonts w:ascii="Segoe UI" w:hAnsi="Segoe UI" w:cs="Segoe UI"/>
        </w:rPr>
        <w:t xml:space="preserve">) </w:t>
      </w:r>
      <w:r w:rsidRPr="009B0B7F">
        <w:rPr>
          <w:rFonts w:ascii="Segoe UI" w:hAnsi="Segoe UI" w:cs="Segoe UI"/>
        </w:rPr>
        <w:t xml:space="preserve">bude hodnocena za období </w:t>
      </w:r>
      <w:r w:rsidR="003C00CE">
        <w:rPr>
          <w:rFonts w:ascii="Segoe UI" w:hAnsi="Segoe UI" w:cs="Segoe UI"/>
        </w:rPr>
        <w:t>25 </w:t>
      </w:r>
      <w:r w:rsidRPr="009B0B7F">
        <w:rPr>
          <w:rFonts w:ascii="Segoe UI" w:hAnsi="Segoe UI" w:cs="Segoe UI"/>
        </w:rPr>
        <w:t>let</w:t>
      </w:r>
      <w:r w:rsidR="00CD232C" w:rsidRPr="009B0B7F">
        <w:rPr>
          <w:rFonts w:ascii="Segoe UI" w:hAnsi="Segoe UI" w:cs="Segoe UI"/>
        </w:rPr>
        <w:t xml:space="preserve"> (</w:t>
      </w:r>
      <w:r w:rsidR="00443C3B">
        <w:rPr>
          <w:rFonts w:ascii="Segoe UI" w:hAnsi="Segoe UI" w:cs="Segoe UI"/>
        </w:rPr>
        <w:t>plánovaná životnost</w:t>
      </w:r>
      <w:r w:rsidR="00CD232C" w:rsidRPr="009B0B7F">
        <w:rPr>
          <w:rFonts w:ascii="Segoe UI" w:hAnsi="Segoe UI" w:cs="Segoe UI"/>
        </w:rPr>
        <w:t>)</w:t>
      </w:r>
      <w:r w:rsidR="0098661B" w:rsidRPr="009B0B7F">
        <w:rPr>
          <w:rFonts w:ascii="Segoe UI" w:hAnsi="Segoe UI" w:cs="Segoe UI"/>
        </w:rPr>
        <w:t xml:space="preserve"> při zohlednění</w:t>
      </w:r>
      <w:r w:rsidR="007C255C">
        <w:rPr>
          <w:rFonts w:ascii="Segoe UI" w:hAnsi="Segoe UI" w:cs="Segoe UI"/>
        </w:rPr>
        <w:t xml:space="preserve"> zvolené</w:t>
      </w:r>
      <w:r w:rsidR="0098661B" w:rsidRPr="009B0B7F">
        <w:rPr>
          <w:rFonts w:ascii="Segoe UI" w:hAnsi="Segoe UI" w:cs="Segoe UI"/>
        </w:rPr>
        <w:t xml:space="preserve"> diskontní sazby (Weighted Average Cost of Capital/WACC) </w:t>
      </w:r>
      <w:r w:rsidR="00E8504F" w:rsidRPr="009B0B7F">
        <w:rPr>
          <w:rFonts w:ascii="Segoe UI" w:hAnsi="Segoe UI" w:cs="Segoe UI"/>
        </w:rPr>
        <w:t xml:space="preserve">a při zohlednění </w:t>
      </w:r>
      <w:r w:rsidR="00E8504F" w:rsidRPr="007C255C">
        <w:rPr>
          <w:rFonts w:ascii="Segoe UI" w:hAnsi="Segoe UI" w:cs="Segoe UI"/>
        </w:rPr>
        <w:t>meziroční inflace</w:t>
      </w:r>
      <w:r w:rsidR="007C255C">
        <w:rPr>
          <w:rFonts w:ascii="Segoe UI" w:hAnsi="Segoe UI" w:cs="Segoe UI"/>
        </w:rPr>
        <w:t xml:space="preserve"> u zvolených položek</w:t>
      </w:r>
      <w:r w:rsidR="00E8504F" w:rsidRPr="009B0B7F">
        <w:rPr>
          <w:rFonts w:ascii="Segoe UI" w:hAnsi="Segoe UI" w:cs="Segoe UI"/>
        </w:rPr>
        <w:t xml:space="preserve"> </w:t>
      </w:r>
      <w:r w:rsidR="00CE1010" w:rsidRPr="009B0B7F">
        <w:rPr>
          <w:rFonts w:ascii="Segoe UI" w:hAnsi="Segoe UI" w:cs="Segoe UI"/>
        </w:rPr>
        <w:t>a minimální požadovan</w:t>
      </w:r>
      <w:r w:rsidR="00682034" w:rsidRPr="009B0B7F">
        <w:rPr>
          <w:rFonts w:ascii="Segoe UI" w:hAnsi="Segoe UI" w:cs="Segoe UI"/>
        </w:rPr>
        <w:t>é</w:t>
      </w:r>
      <w:r w:rsidR="00CE1010" w:rsidRPr="009B0B7F">
        <w:rPr>
          <w:rFonts w:ascii="Segoe UI" w:hAnsi="Segoe UI" w:cs="Segoe UI"/>
        </w:rPr>
        <w:t xml:space="preserve"> provozní dob</w:t>
      </w:r>
      <w:r w:rsidR="00682034" w:rsidRPr="009B0B7F">
        <w:rPr>
          <w:rFonts w:ascii="Segoe UI" w:hAnsi="Segoe UI" w:cs="Segoe UI"/>
        </w:rPr>
        <w:t>y</w:t>
      </w:r>
      <w:r w:rsidR="00CE1010" w:rsidRPr="009B0B7F">
        <w:rPr>
          <w:rFonts w:ascii="Segoe UI" w:hAnsi="Segoe UI" w:cs="Segoe UI"/>
        </w:rPr>
        <w:t xml:space="preserve"> za rok provozu</w:t>
      </w:r>
      <w:r w:rsidR="006756FD" w:rsidRPr="009B0B7F">
        <w:rPr>
          <w:rFonts w:ascii="Segoe UI" w:hAnsi="Segoe UI" w:cs="Segoe UI"/>
        </w:rPr>
        <w:t xml:space="preserve">, </w:t>
      </w:r>
      <w:r w:rsidR="00682034" w:rsidRPr="009B0B7F">
        <w:rPr>
          <w:rFonts w:ascii="Segoe UI" w:hAnsi="Segoe UI" w:cs="Segoe UI"/>
        </w:rPr>
        <w:t xml:space="preserve">a to vše </w:t>
      </w:r>
      <w:r w:rsidR="006756FD" w:rsidRPr="009B0B7F">
        <w:rPr>
          <w:rFonts w:ascii="Segoe UI" w:hAnsi="Segoe UI" w:cs="Segoe UI"/>
        </w:rPr>
        <w:t xml:space="preserve">prostřednictvím </w:t>
      </w:r>
      <w:r w:rsidR="00856AA8" w:rsidRPr="009B0B7F">
        <w:rPr>
          <w:rFonts w:ascii="Segoe UI" w:hAnsi="Segoe UI" w:cs="Segoe UI"/>
        </w:rPr>
        <w:t xml:space="preserve">údajů </w:t>
      </w:r>
      <w:r w:rsidR="00B40094" w:rsidRPr="009B0B7F">
        <w:rPr>
          <w:rFonts w:ascii="Segoe UI" w:hAnsi="Segoe UI" w:cs="Segoe UI"/>
        </w:rPr>
        <w:t xml:space="preserve">dle </w:t>
      </w:r>
      <w:r w:rsidR="007B2C74" w:rsidRPr="009B0B7F">
        <w:rPr>
          <w:rFonts w:ascii="Segoe UI" w:hAnsi="Segoe UI" w:cs="Segoe UI"/>
        </w:rPr>
        <w:t xml:space="preserve">části </w:t>
      </w:r>
      <w:r w:rsidR="0059648F" w:rsidRPr="009B0B7F">
        <w:rPr>
          <w:rFonts w:ascii="Segoe UI" w:hAnsi="Segoe UI" w:cs="Segoe UI"/>
        </w:rPr>
        <w:t>0.d</w:t>
      </w:r>
      <w:r w:rsidR="00B40094" w:rsidRPr="009B0B7F">
        <w:rPr>
          <w:rFonts w:ascii="Segoe UI" w:hAnsi="Segoe UI" w:cs="Segoe UI"/>
        </w:rPr>
        <w:t xml:space="preserve"> </w:t>
      </w:r>
      <w:r w:rsidR="00856AA8" w:rsidRPr="009B0B7F">
        <w:rPr>
          <w:rFonts w:ascii="Segoe UI" w:hAnsi="Segoe UI" w:cs="Segoe UI"/>
        </w:rPr>
        <w:t xml:space="preserve">a </w:t>
      </w:r>
      <w:r w:rsidR="006756FD" w:rsidRPr="009B0B7F">
        <w:rPr>
          <w:rFonts w:ascii="Segoe UI" w:hAnsi="Segoe UI" w:cs="Segoe UI"/>
        </w:rPr>
        <w:t xml:space="preserve">vzorce dle </w:t>
      </w:r>
      <w:r w:rsidR="007B2C74" w:rsidRPr="009B0B7F">
        <w:rPr>
          <w:rFonts w:ascii="Segoe UI" w:hAnsi="Segoe UI" w:cs="Segoe UI"/>
        </w:rPr>
        <w:t>části</w:t>
      </w:r>
      <w:r w:rsidR="0059648F" w:rsidRPr="009B0B7F">
        <w:rPr>
          <w:rFonts w:ascii="Segoe UI" w:hAnsi="Segoe UI" w:cs="Segoe UI"/>
        </w:rPr>
        <w:t xml:space="preserve"> 0.e</w:t>
      </w:r>
      <w:r w:rsidR="007B2C74" w:rsidRPr="009B0B7F">
        <w:rPr>
          <w:rFonts w:ascii="Segoe UI" w:hAnsi="Segoe UI" w:cs="Segoe UI"/>
        </w:rPr>
        <w:t xml:space="preserve"> Zadávací dokumentace</w:t>
      </w:r>
      <w:r w:rsidR="006756FD" w:rsidRPr="009B0B7F">
        <w:rPr>
          <w:rFonts w:ascii="Segoe UI" w:hAnsi="Segoe UI" w:cs="Segoe UI"/>
        </w:rPr>
        <w:t>.</w:t>
      </w:r>
    </w:p>
    <w:p w14:paraId="5BE7955A" w14:textId="5AD7FD68" w:rsidR="00A63367" w:rsidRPr="00CD0770" w:rsidRDefault="00A63367" w:rsidP="00CD0770">
      <w:pPr>
        <w:ind w:left="1135"/>
        <w:jc w:val="both"/>
        <w:rPr>
          <w:rFonts w:ascii="Segoe UI" w:hAnsi="Segoe UI" w:cs="Segoe UI"/>
        </w:rPr>
      </w:pPr>
      <w:r w:rsidRPr="00CD0770">
        <w:rPr>
          <w:rFonts w:ascii="Segoe UI" w:hAnsi="Segoe UI" w:cs="Segoe UI"/>
        </w:rPr>
        <w:t>Doplňkovým kritériem, které zadavatel může využít při rozhodování o možnostech dalšího postupu (výběru mezi možnostmi OHB II a D2) po podání předběžných nabídek,</w:t>
      </w:r>
      <w:r w:rsidRPr="00CD0770">
        <w:rPr>
          <w:rStyle w:val="Znakapoznpodarou"/>
          <w:rFonts w:ascii="Segoe UI" w:hAnsi="Segoe UI" w:cs="Segoe UI"/>
        </w:rPr>
        <w:footnoteReference w:id="6"/>
      </w:r>
      <w:r w:rsidRPr="00CD0770">
        <w:rPr>
          <w:rFonts w:ascii="Segoe UI" w:hAnsi="Segoe UI" w:cs="Segoe UI"/>
        </w:rPr>
        <w:t xml:space="preserve"> může být index profitability dle přílohy část 0.e.</w:t>
      </w:r>
    </w:p>
    <w:p w14:paraId="2EEB30EB" w14:textId="77777777" w:rsidR="00A63367" w:rsidRPr="009B0B7F" w:rsidRDefault="00A63367" w:rsidP="00CD0770">
      <w:pPr>
        <w:pStyle w:val="Textkomente"/>
        <w:spacing w:after="120" w:line="276" w:lineRule="auto"/>
        <w:ind w:left="998"/>
        <w:jc w:val="both"/>
        <w:rPr>
          <w:rFonts w:ascii="Segoe UI" w:hAnsi="Segoe UI" w:cs="Segoe UI"/>
        </w:rPr>
      </w:pPr>
    </w:p>
    <w:p w14:paraId="19E676BF" w14:textId="77777777" w:rsidR="00A34B93" w:rsidRPr="009B0B7F" w:rsidRDefault="00A34B93" w:rsidP="00B72D3C">
      <w:pPr>
        <w:pStyle w:val="Nadpis2"/>
        <w:keepLines/>
        <w:numPr>
          <w:ilvl w:val="1"/>
          <w:numId w:val="1"/>
        </w:numPr>
        <w:spacing w:after="120" w:line="276" w:lineRule="auto"/>
        <w:ind w:left="998" w:hanging="572"/>
        <w:jc w:val="both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sz w:val="22"/>
        </w:rPr>
        <w:t xml:space="preserve">Bodové hodnocení pro </w:t>
      </w:r>
      <w:r w:rsidR="00AB17BF" w:rsidRPr="009B0B7F">
        <w:rPr>
          <w:rFonts w:ascii="Segoe UI" w:hAnsi="Segoe UI" w:cs="Segoe UI"/>
          <w:sz w:val="22"/>
        </w:rPr>
        <w:t xml:space="preserve">hodnoticí kritérium </w:t>
      </w:r>
      <w:r w:rsidRPr="009B0B7F">
        <w:rPr>
          <w:rFonts w:ascii="Segoe UI" w:hAnsi="Segoe UI" w:cs="Segoe UI"/>
          <w:sz w:val="22"/>
        </w:rPr>
        <w:t xml:space="preserve">K.1 </w:t>
      </w:r>
      <w:r w:rsidR="00AB17BF" w:rsidRPr="009B0B7F">
        <w:rPr>
          <w:rFonts w:ascii="Segoe UI" w:hAnsi="Segoe UI" w:cs="Segoe UI"/>
          <w:sz w:val="22"/>
        </w:rPr>
        <w:t>Celková finanční výhodnost</w:t>
      </w:r>
      <w:r w:rsidRPr="009B0B7F">
        <w:rPr>
          <w:rFonts w:ascii="Segoe UI" w:hAnsi="Segoe UI" w:cs="Segoe UI"/>
          <w:sz w:val="22"/>
        </w:rPr>
        <w:t xml:space="preserve"> bude vypočítáno podle následujícího vzorce</w:t>
      </w:r>
      <w:r w:rsidR="001F4210" w:rsidRPr="009B0B7F">
        <w:rPr>
          <w:rFonts w:ascii="Segoe UI" w:hAnsi="Segoe UI" w:cs="Segoe UI"/>
          <w:sz w:val="22"/>
        </w:rPr>
        <w:t>:</w:t>
      </w:r>
    </w:p>
    <w:p w14:paraId="39663FC6" w14:textId="77777777" w:rsidR="00150FB1" w:rsidRPr="009B0B7F" w:rsidRDefault="00150FB1" w:rsidP="00150FB1">
      <w:pPr>
        <w:ind w:left="1211"/>
      </w:pPr>
    </w:p>
    <w:p w14:paraId="22A96639" w14:textId="74E13D1E" w:rsidR="00150FB1" w:rsidRPr="009B0B7F" w:rsidRDefault="001613FF" w:rsidP="00150FB1">
      <w:pPr>
        <w:ind w:left="1211"/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h</m:t>
              </m:r>
              <m:r>
                <w:rPr>
                  <w:rFonts w:ascii="Cambria Math" w:hAnsi="Cambria Math"/>
                </w:rPr>
                <m:t>odnota</m:t>
              </m:r>
              <m:r>
                <w:rPr>
                  <w:rFonts w:ascii="Cambria Math" w:hAnsi="Cambria Math"/>
                </w:rPr>
                <m:t xml:space="preserve"> h</m:t>
              </m:r>
              <m:r>
                <w:rPr>
                  <w:rFonts w:ascii="Cambria Math" w:hAnsi="Cambria Math"/>
                </w:rPr>
                <m:t>odnocen</m:t>
              </m:r>
              <m:r>
                <w:rPr>
                  <w:rFonts w:ascii="Cambria Math" w:hAnsi="Cambria Math"/>
                </w:rPr>
                <m:t xml:space="preserve">é </m:t>
              </m:r>
              <m:r>
                <w:rPr>
                  <w:rFonts w:ascii="Cambria Math" w:hAnsi="Cambria Math"/>
                </w:rPr>
                <m:t>nab</m:t>
              </m:r>
              <m:r>
                <w:rPr>
                  <w:rFonts w:ascii="Cambria Math" w:hAnsi="Cambria Math"/>
                </w:rPr>
                <m:t>í</m:t>
              </m:r>
              <m:r>
                <w:rPr>
                  <w:rFonts w:ascii="Cambria Math" w:hAnsi="Cambria Math"/>
                </w:rPr>
                <m:t>dky</m:t>
              </m:r>
            </m:num>
            <m:den>
              <m:r>
                <w:rPr>
                  <w:rFonts w:ascii="Cambria Math" w:hAnsi="Cambria Math"/>
                </w:rPr>
                <m:t>h</m:t>
              </m:r>
              <m:r>
                <w:rPr>
                  <w:rFonts w:ascii="Cambria Math" w:hAnsi="Cambria Math"/>
                </w:rPr>
                <m:t>odnota</m:t>
              </m:r>
              <m:r>
                <w:rPr>
                  <w:rFonts w:ascii="Cambria Math" w:hAnsi="Cambria Math"/>
                </w:rPr>
                <m:t xml:space="preserve"> </m:t>
              </m:r>
              <m:r>
                <w:rPr>
                  <w:rFonts w:ascii="Cambria Math" w:hAnsi="Cambria Math"/>
                </w:rPr>
                <m:t>nejv</m:t>
              </m:r>
              <m:r>
                <w:rPr>
                  <w:rFonts w:ascii="Cambria Math" w:hAnsi="Cambria Math"/>
                </w:rPr>
                <m:t>h</m:t>
              </m:r>
              <m:r>
                <w:rPr>
                  <w:rFonts w:ascii="Cambria Math" w:hAnsi="Cambria Math"/>
                </w:rPr>
                <m:t>odn</m:t>
              </m:r>
              <m:r>
                <w:rPr>
                  <w:rFonts w:ascii="Cambria Math" w:hAnsi="Cambria Math"/>
                </w:rPr>
                <m:t>ě</m:t>
              </m:r>
              <m:r>
                <w:rPr>
                  <w:rFonts w:ascii="Cambria Math" w:hAnsi="Cambria Math"/>
                </w:rPr>
                <m:t>j</m:t>
              </m:r>
              <m:r>
                <w:rPr>
                  <w:rFonts w:ascii="Cambria Math" w:hAnsi="Cambria Math"/>
                </w:rPr>
                <m:t xml:space="preserve">ší </m:t>
              </m:r>
              <m:r>
                <w:rPr>
                  <w:rFonts w:ascii="Cambria Math" w:hAnsi="Cambria Math"/>
                </w:rPr>
                <m:t>nab</m:t>
              </m:r>
              <m:r>
                <w:rPr>
                  <w:rFonts w:ascii="Cambria Math" w:hAnsi="Cambria Math"/>
                </w:rPr>
                <m:t>í</m:t>
              </m:r>
              <m:r>
                <w:rPr>
                  <w:rFonts w:ascii="Cambria Math" w:hAnsi="Cambria Math"/>
                </w:rPr>
                <m:t>dky</m:t>
              </m:r>
            </m:den>
          </m:f>
          <m:r>
            <w:rPr>
              <w:rFonts w:ascii="Cambria Math" w:hAnsi="Cambria Math"/>
            </w:rPr>
            <m:t>*75</m:t>
          </m:r>
        </m:oMath>
      </m:oMathPara>
    </w:p>
    <w:p w14:paraId="57C363A2" w14:textId="77777777" w:rsidR="002C5609" w:rsidRPr="009B0B7F" w:rsidRDefault="002C5609" w:rsidP="002C5609">
      <w:pPr>
        <w:jc w:val="both"/>
      </w:pPr>
    </w:p>
    <w:p w14:paraId="7DD23043" w14:textId="77777777" w:rsidR="002C5609" w:rsidRPr="009B0B7F" w:rsidRDefault="002C5609" w:rsidP="002C5609">
      <w:pPr>
        <w:jc w:val="both"/>
        <w:rPr>
          <w:rFonts w:ascii="Segoe UI" w:hAnsi="Segoe UI" w:cs="Segoe UI"/>
        </w:rPr>
      </w:pPr>
    </w:p>
    <w:p w14:paraId="0392888F" w14:textId="41C743F9" w:rsidR="002C5609" w:rsidRPr="009B0B7F" w:rsidRDefault="002C5609" w:rsidP="009B0B7F">
      <w:pPr>
        <w:jc w:val="both"/>
        <w:rPr>
          <w:rFonts w:ascii="Segoe UI" w:hAnsi="Segoe UI" w:cs="Segoe UI"/>
          <w:i/>
          <w:iCs/>
        </w:rPr>
      </w:pPr>
      <w:r w:rsidRPr="009B0B7F">
        <w:rPr>
          <w:rFonts w:ascii="Segoe UI" w:hAnsi="Segoe UI" w:cs="Segoe UI"/>
          <w:i/>
          <w:iCs/>
        </w:rPr>
        <w:t xml:space="preserve">Zadavatel upozorňuje, že pokud bude výpočtem </w:t>
      </w:r>
      <w:r w:rsidR="001F4427" w:rsidRPr="009B0B7F">
        <w:rPr>
          <w:rFonts w:ascii="Segoe UI" w:hAnsi="Segoe UI" w:cs="Segoe UI"/>
          <w:i/>
          <w:iCs/>
        </w:rPr>
        <w:t xml:space="preserve">na </w:t>
      </w:r>
      <w:r w:rsidRPr="009B0B7F">
        <w:rPr>
          <w:rFonts w:ascii="Segoe UI" w:hAnsi="Segoe UI" w:cs="Segoe UI"/>
          <w:i/>
          <w:iCs/>
        </w:rPr>
        <w:t>základě tohoto vzorce dosažen v</w:t>
      </w:r>
      <w:r w:rsidR="001F4427" w:rsidRPr="009B0B7F">
        <w:rPr>
          <w:rFonts w:ascii="Segoe UI" w:hAnsi="Segoe UI" w:cs="Segoe UI"/>
          <w:i/>
          <w:iCs/>
        </w:rPr>
        <w:t>ý</w:t>
      </w:r>
      <w:r w:rsidRPr="009B0B7F">
        <w:rPr>
          <w:rFonts w:ascii="Segoe UI" w:hAnsi="Segoe UI" w:cs="Segoe UI"/>
          <w:i/>
          <w:iCs/>
        </w:rPr>
        <w:t>sledek se zápornými hodnotami, obdrží hodnocená nabídka účastníka za toto kritérium 0 bodů.</w:t>
      </w:r>
    </w:p>
    <w:p w14:paraId="7A797C4D" w14:textId="77777777" w:rsidR="001577B8" w:rsidRPr="009B0B7F" w:rsidRDefault="00B212FA" w:rsidP="002131FA">
      <w:pPr>
        <w:pStyle w:val="Nadpis1"/>
        <w:pageBreakBefore/>
        <w:numPr>
          <w:ilvl w:val="0"/>
          <w:numId w:val="1"/>
        </w:numPr>
        <w:spacing w:after="200" w:line="276" w:lineRule="auto"/>
        <w:ind w:left="426" w:hanging="426"/>
        <w:jc w:val="left"/>
        <w:rPr>
          <w:rFonts w:ascii="Segoe UI" w:hAnsi="Segoe UI" w:cs="Segoe UI"/>
          <w:b/>
          <w:bCs/>
        </w:rPr>
      </w:pPr>
      <w:bookmarkStart w:id="59" w:name="_Toc49735238"/>
      <w:bookmarkStart w:id="60" w:name="_Toc49735889"/>
      <w:bookmarkStart w:id="61" w:name="_Ref49513241"/>
      <w:bookmarkStart w:id="62" w:name="_Toc192639683"/>
      <w:bookmarkEnd w:id="59"/>
      <w:bookmarkEnd w:id="60"/>
      <w:r w:rsidRPr="009B0B7F">
        <w:rPr>
          <w:rFonts w:ascii="Segoe UI" w:hAnsi="Segoe UI" w:cs="Segoe UI"/>
          <w:b/>
          <w:bCs/>
        </w:rPr>
        <w:lastRenderedPageBreak/>
        <w:t>K.2</w:t>
      </w:r>
      <w:r w:rsidR="00D71E64" w:rsidRPr="009B0B7F">
        <w:rPr>
          <w:rFonts w:ascii="Segoe UI" w:hAnsi="Segoe UI" w:cs="Segoe UI"/>
          <w:b/>
          <w:bCs/>
        </w:rPr>
        <w:t xml:space="preserve"> </w:t>
      </w:r>
      <w:r w:rsidR="001577B8" w:rsidRPr="009B0B7F">
        <w:rPr>
          <w:rFonts w:ascii="Segoe UI" w:hAnsi="Segoe UI" w:cs="Segoe UI"/>
          <w:b/>
          <w:bCs/>
        </w:rPr>
        <w:t xml:space="preserve">Kvalita </w:t>
      </w:r>
      <w:r w:rsidR="00D71E64" w:rsidRPr="009B0B7F">
        <w:rPr>
          <w:rFonts w:ascii="Segoe UI" w:hAnsi="Segoe UI" w:cs="Segoe UI"/>
          <w:b/>
          <w:bCs/>
        </w:rPr>
        <w:t>plnění</w:t>
      </w:r>
      <w:bookmarkEnd w:id="61"/>
      <w:bookmarkEnd w:id="62"/>
    </w:p>
    <w:p w14:paraId="21A2A204" w14:textId="6F4C7BAD" w:rsidR="00ED63A2" w:rsidRPr="009B0B7F" w:rsidRDefault="00ED63A2" w:rsidP="008D78D9">
      <w:pPr>
        <w:pStyle w:val="Nadpis2"/>
        <w:keepLines/>
        <w:numPr>
          <w:ilvl w:val="1"/>
          <w:numId w:val="1"/>
        </w:numPr>
        <w:spacing w:after="120" w:line="276" w:lineRule="auto"/>
        <w:ind w:left="998" w:hanging="572"/>
        <w:jc w:val="both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sz w:val="22"/>
        </w:rPr>
        <w:t xml:space="preserve">Hodnotící kritérium </w:t>
      </w:r>
      <w:r w:rsidR="00041D5B" w:rsidRPr="009B0B7F">
        <w:rPr>
          <w:rFonts w:ascii="Segoe UI" w:hAnsi="Segoe UI" w:cs="Segoe UI"/>
          <w:sz w:val="22"/>
        </w:rPr>
        <w:t xml:space="preserve">K.2 </w:t>
      </w:r>
      <w:r w:rsidRPr="009B0B7F">
        <w:rPr>
          <w:rFonts w:ascii="Segoe UI" w:hAnsi="Segoe UI" w:cs="Segoe UI"/>
          <w:sz w:val="22"/>
        </w:rPr>
        <w:t xml:space="preserve">se dále člení na </w:t>
      </w:r>
      <w:r w:rsidR="00041261" w:rsidRPr="009B0B7F">
        <w:rPr>
          <w:rFonts w:ascii="Segoe UI" w:hAnsi="Segoe UI" w:cs="Segoe UI"/>
          <w:sz w:val="22"/>
        </w:rPr>
        <w:t>3</w:t>
      </w:r>
      <w:r w:rsidRPr="009B0B7F">
        <w:rPr>
          <w:rFonts w:ascii="Segoe UI" w:hAnsi="Segoe UI" w:cs="Segoe UI"/>
          <w:sz w:val="22"/>
        </w:rPr>
        <w:t xml:space="preserve"> podkritéri</w:t>
      </w:r>
      <w:r w:rsidR="00041261" w:rsidRPr="009B0B7F">
        <w:rPr>
          <w:rFonts w:ascii="Segoe UI" w:hAnsi="Segoe UI" w:cs="Segoe UI"/>
          <w:sz w:val="22"/>
        </w:rPr>
        <w:t>a</w:t>
      </w:r>
      <w:r w:rsidRPr="009B0B7F">
        <w:rPr>
          <w:rFonts w:ascii="Segoe UI" w:hAnsi="Segoe UI" w:cs="Segoe UI"/>
          <w:sz w:val="22"/>
        </w:rPr>
        <w:t xml:space="preserve"> se souhrn</w:t>
      </w:r>
      <w:r w:rsidR="000D1A65">
        <w:rPr>
          <w:rFonts w:ascii="Segoe UI" w:hAnsi="Segoe UI" w:cs="Segoe UI"/>
          <w:sz w:val="22"/>
        </w:rPr>
        <w:t>n</w:t>
      </w:r>
      <w:r w:rsidRPr="009B0B7F">
        <w:rPr>
          <w:rFonts w:ascii="Segoe UI" w:hAnsi="Segoe UI" w:cs="Segoe UI"/>
          <w:sz w:val="22"/>
        </w:rPr>
        <w:t xml:space="preserve">ou </w:t>
      </w:r>
      <w:r w:rsidR="004A0C31" w:rsidRPr="009B0B7F">
        <w:rPr>
          <w:rFonts w:ascii="Segoe UI" w:hAnsi="Segoe UI" w:cs="Segoe UI"/>
          <w:sz w:val="22"/>
        </w:rPr>
        <w:t>váhou</w:t>
      </w:r>
      <w:r w:rsidRPr="009B0B7F">
        <w:rPr>
          <w:rFonts w:ascii="Segoe UI" w:hAnsi="Segoe UI" w:cs="Segoe UI"/>
          <w:sz w:val="22"/>
        </w:rPr>
        <w:t xml:space="preserve"> tohoto kritéria ve výši </w:t>
      </w:r>
      <w:r w:rsidR="003874FF" w:rsidRPr="009B0B7F">
        <w:rPr>
          <w:rFonts w:ascii="Segoe UI" w:hAnsi="Segoe UI" w:cs="Segoe UI"/>
          <w:sz w:val="22"/>
        </w:rPr>
        <w:t xml:space="preserve">25 </w:t>
      </w:r>
      <w:r w:rsidRPr="009B0B7F">
        <w:rPr>
          <w:rFonts w:ascii="Segoe UI" w:hAnsi="Segoe UI" w:cs="Segoe UI"/>
          <w:sz w:val="22"/>
        </w:rPr>
        <w:t>%.</w:t>
      </w:r>
    </w:p>
    <w:p w14:paraId="772E39A8" w14:textId="73F5D3CD" w:rsidR="00B94F05" w:rsidRPr="009B0B7F" w:rsidRDefault="00ED63A2" w:rsidP="008D78D9">
      <w:pPr>
        <w:pStyle w:val="Nadpis2"/>
        <w:keepLines/>
        <w:numPr>
          <w:ilvl w:val="1"/>
          <w:numId w:val="1"/>
        </w:numPr>
        <w:spacing w:after="120" w:line="276" w:lineRule="auto"/>
        <w:ind w:left="998" w:hanging="572"/>
        <w:jc w:val="both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sz w:val="22"/>
        </w:rPr>
        <w:t xml:space="preserve">Bodové hodnocení pro kritérium </w:t>
      </w:r>
      <w:r w:rsidR="00B94F05" w:rsidRPr="009B0B7F">
        <w:rPr>
          <w:rFonts w:ascii="Segoe UI" w:hAnsi="Segoe UI" w:cs="Segoe UI"/>
          <w:i/>
          <w:iCs/>
          <w:sz w:val="22"/>
        </w:rPr>
        <w:t xml:space="preserve">K.2 </w:t>
      </w:r>
      <w:r w:rsidRPr="009B0B7F">
        <w:rPr>
          <w:rFonts w:ascii="Segoe UI" w:hAnsi="Segoe UI" w:cs="Segoe UI"/>
          <w:i/>
          <w:iCs/>
          <w:sz w:val="22"/>
        </w:rPr>
        <w:t xml:space="preserve">Kvalita </w:t>
      </w:r>
      <w:r w:rsidR="00B94F05" w:rsidRPr="009B0B7F">
        <w:rPr>
          <w:rFonts w:ascii="Segoe UI" w:hAnsi="Segoe UI" w:cs="Segoe UI"/>
          <w:i/>
          <w:iCs/>
          <w:sz w:val="22"/>
        </w:rPr>
        <w:t>plnění</w:t>
      </w:r>
      <w:r w:rsidRPr="009B0B7F">
        <w:rPr>
          <w:rFonts w:ascii="Segoe UI" w:hAnsi="Segoe UI" w:cs="Segoe UI"/>
          <w:sz w:val="22"/>
        </w:rPr>
        <w:t xml:space="preserve"> bude vypočítáno</w:t>
      </w:r>
      <w:r w:rsidR="00B94F05" w:rsidRPr="009B0B7F">
        <w:rPr>
          <w:rFonts w:ascii="Segoe UI" w:hAnsi="Segoe UI" w:cs="Segoe UI"/>
          <w:sz w:val="22"/>
        </w:rPr>
        <w:t xml:space="preserve"> součtem dosaženého bodového hodnocení za všechna podkritéria K.2.1 až K.2.</w:t>
      </w:r>
      <w:r w:rsidR="00302A0B" w:rsidRPr="009B0B7F">
        <w:rPr>
          <w:rFonts w:ascii="Segoe UI" w:hAnsi="Segoe UI" w:cs="Segoe UI"/>
          <w:sz w:val="22"/>
        </w:rPr>
        <w:t>3</w:t>
      </w:r>
      <w:r w:rsidR="00B94F05" w:rsidRPr="009B0B7F">
        <w:rPr>
          <w:rFonts w:ascii="Segoe UI" w:hAnsi="Segoe UI" w:cs="Segoe UI"/>
          <w:sz w:val="22"/>
        </w:rPr>
        <w:t xml:space="preserve"> uvedená níže. Způsob hodnocení v rámci podkritérií je uveden dále v tomto článku </w:t>
      </w:r>
      <w:r w:rsidR="00B94F05" w:rsidRPr="009B0B7F">
        <w:rPr>
          <w:rFonts w:ascii="Segoe UI" w:hAnsi="Segoe UI" w:cs="Segoe UI"/>
          <w:sz w:val="22"/>
        </w:rPr>
        <w:fldChar w:fldCharType="begin"/>
      </w:r>
      <w:r w:rsidR="00B94F05" w:rsidRPr="009B0B7F">
        <w:rPr>
          <w:rFonts w:ascii="Segoe UI" w:hAnsi="Segoe UI" w:cs="Segoe UI"/>
          <w:sz w:val="22"/>
        </w:rPr>
        <w:instrText xml:space="preserve"> REF _Ref49513241 \r \h </w:instrText>
      </w:r>
      <w:r w:rsidR="00121C96" w:rsidRPr="009B0B7F">
        <w:rPr>
          <w:rFonts w:ascii="Segoe UI" w:hAnsi="Segoe UI" w:cs="Segoe UI"/>
          <w:sz w:val="22"/>
        </w:rPr>
        <w:instrText xml:space="preserve"> \* MERGEFORMAT </w:instrText>
      </w:r>
      <w:r w:rsidR="00B94F05" w:rsidRPr="009B0B7F">
        <w:rPr>
          <w:rFonts w:ascii="Segoe UI" w:hAnsi="Segoe UI" w:cs="Segoe UI"/>
          <w:sz w:val="22"/>
        </w:rPr>
      </w:r>
      <w:r w:rsidR="00B94F05" w:rsidRPr="009B0B7F">
        <w:rPr>
          <w:rFonts w:ascii="Segoe UI" w:hAnsi="Segoe UI" w:cs="Segoe UI"/>
          <w:sz w:val="22"/>
        </w:rPr>
        <w:fldChar w:fldCharType="separate"/>
      </w:r>
      <w:r w:rsidR="00F07EEA">
        <w:rPr>
          <w:rFonts w:ascii="Segoe UI" w:hAnsi="Segoe UI" w:cs="Segoe UI"/>
          <w:sz w:val="22"/>
        </w:rPr>
        <w:t>4</w:t>
      </w:r>
      <w:r w:rsidR="00B94F05" w:rsidRPr="009B0B7F">
        <w:rPr>
          <w:rFonts w:ascii="Segoe UI" w:hAnsi="Segoe UI" w:cs="Segoe UI"/>
          <w:sz w:val="22"/>
        </w:rPr>
        <w:fldChar w:fldCharType="end"/>
      </w:r>
      <w:r w:rsidR="00B94F05" w:rsidRPr="009B0B7F">
        <w:rPr>
          <w:rFonts w:ascii="Segoe UI" w:hAnsi="Segoe UI" w:cs="Segoe UI"/>
          <w:sz w:val="22"/>
        </w:rPr>
        <w:t>.</w:t>
      </w:r>
    </w:p>
    <w:p w14:paraId="4366E9CD" w14:textId="77777777" w:rsidR="00A834ED" w:rsidRPr="009B0B7F" w:rsidRDefault="00A834ED" w:rsidP="00C92310">
      <w:pPr>
        <w:pStyle w:val="MTLNormalbezmezer"/>
        <w:spacing w:line="276" w:lineRule="auto"/>
        <w:jc w:val="left"/>
        <w:rPr>
          <w:rFonts w:cs="Segoe UI"/>
          <w:szCs w:val="22"/>
        </w:rPr>
      </w:pPr>
    </w:p>
    <w:p w14:paraId="5E243C68" w14:textId="77777777" w:rsidR="00A834ED" w:rsidRPr="009B0B7F" w:rsidRDefault="00B94F05" w:rsidP="008D78D9">
      <w:pPr>
        <w:pStyle w:val="Nadpis2"/>
        <w:keepLines/>
        <w:numPr>
          <w:ilvl w:val="1"/>
          <w:numId w:val="1"/>
        </w:numPr>
        <w:spacing w:after="120" w:line="276" w:lineRule="auto"/>
        <w:ind w:left="998" w:hanging="572"/>
        <w:jc w:val="both"/>
        <w:rPr>
          <w:rFonts w:ascii="Segoe UI" w:hAnsi="Segoe UI" w:cs="Segoe UI"/>
          <w:b/>
          <w:bCs/>
          <w:sz w:val="22"/>
          <w:u w:val="single"/>
        </w:rPr>
      </w:pPr>
      <w:r w:rsidRPr="009B0B7F">
        <w:rPr>
          <w:rFonts w:ascii="Segoe UI" w:hAnsi="Segoe UI" w:cs="Segoe UI"/>
          <w:b/>
          <w:bCs/>
          <w:sz w:val="22"/>
          <w:u w:val="single"/>
        </w:rPr>
        <w:t xml:space="preserve">K.2.1 </w:t>
      </w:r>
      <w:r w:rsidR="00142ABE" w:rsidRPr="009B0B7F">
        <w:rPr>
          <w:rFonts w:ascii="Segoe UI" w:hAnsi="Segoe UI" w:cs="Segoe UI"/>
          <w:b/>
          <w:bCs/>
          <w:sz w:val="22"/>
          <w:u w:val="single"/>
        </w:rPr>
        <w:t>Navržená technologie a koncep</w:t>
      </w:r>
      <w:r w:rsidR="006B6C75" w:rsidRPr="009B0B7F">
        <w:rPr>
          <w:rFonts w:ascii="Segoe UI" w:hAnsi="Segoe UI" w:cs="Segoe UI"/>
          <w:b/>
          <w:bCs/>
          <w:sz w:val="22"/>
          <w:u w:val="single"/>
        </w:rPr>
        <w:t>ce</w:t>
      </w:r>
      <w:r w:rsidR="002157FE" w:rsidRPr="009B0B7F">
        <w:rPr>
          <w:rFonts w:ascii="Segoe UI" w:hAnsi="Segoe UI" w:cs="Segoe UI"/>
          <w:b/>
          <w:bCs/>
          <w:sz w:val="22"/>
          <w:u w:val="single"/>
        </w:rPr>
        <w:t xml:space="preserve"> řešení</w:t>
      </w:r>
      <w:r w:rsidR="006B6C75" w:rsidRPr="009B0B7F">
        <w:rPr>
          <w:rFonts w:ascii="Segoe UI" w:hAnsi="Segoe UI" w:cs="Segoe UI"/>
          <w:b/>
          <w:bCs/>
          <w:sz w:val="22"/>
          <w:u w:val="single"/>
        </w:rPr>
        <w:t xml:space="preserve"> </w:t>
      </w:r>
    </w:p>
    <w:p w14:paraId="2F2E40F1" w14:textId="77777777" w:rsidR="00236934" w:rsidRPr="009B0B7F" w:rsidRDefault="00A834ED" w:rsidP="00C92310">
      <w:pPr>
        <w:spacing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V rámci tohoto </w:t>
      </w:r>
      <w:r w:rsidR="00236934" w:rsidRPr="009B0B7F">
        <w:rPr>
          <w:rFonts w:ascii="Segoe UI" w:hAnsi="Segoe UI" w:cs="Segoe UI"/>
        </w:rPr>
        <w:t>pod</w:t>
      </w:r>
      <w:r w:rsidRPr="009B0B7F">
        <w:rPr>
          <w:rFonts w:ascii="Segoe UI" w:hAnsi="Segoe UI" w:cs="Segoe UI"/>
        </w:rPr>
        <w:t>kritéria bude zadavatel hodnotit</w:t>
      </w:r>
    </w:p>
    <w:p w14:paraId="1C7E2B41" w14:textId="36D28820" w:rsidR="00236934" w:rsidRPr="009B0B7F" w:rsidRDefault="000C732C" w:rsidP="00993682">
      <w:pPr>
        <w:numPr>
          <w:ilvl w:val="0"/>
          <w:numId w:val="44"/>
        </w:numPr>
        <w:spacing w:line="276" w:lineRule="auto"/>
        <w:ind w:left="771" w:hanging="357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k</w:t>
      </w:r>
      <w:r w:rsidR="00236934" w:rsidRPr="009B0B7F">
        <w:rPr>
          <w:rFonts w:ascii="Segoe UI" w:hAnsi="Segoe UI" w:cs="Segoe UI"/>
        </w:rPr>
        <w:t xml:space="preserve">valitu </w:t>
      </w:r>
      <w:r w:rsidR="00CB1528" w:rsidRPr="009B0B7F">
        <w:rPr>
          <w:rFonts w:ascii="Segoe UI" w:hAnsi="Segoe UI" w:cs="Segoe UI"/>
        </w:rPr>
        <w:t xml:space="preserve">účastníkem nabídnutého řešení </w:t>
      </w:r>
      <w:r w:rsidR="00236934" w:rsidRPr="009B0B7F">
        <w:rPr>
          <w:rFonts w:ascii="Segoe UI" w:hAnsi="Segoe UI" w:cs="Segoe UI"/>
        </w:rPr>
        <w:t>klíčových komponent</w:t>
      </w:r>
      <w:r w:rsidR="007F6881">
        <w:rPr>
          <w:rFonts w:ascii="Segoe UI" w:hAnsi="Segoe UI" w:cs="Segoe UI"/>
        </w:rPr>
        <w:t>,</w:t>
      </w:r>
      <w:r w:rsidRPr="009B0B7F">
        <w:rPr>
          <w:rFonts w:ascii="Segoe UI" w:hAnsi="Segoe UI" w:cs="Segoe UI"/>
        </w:rPr>
        <w:t xml:space="preserve"> </w:t>
      </w:r>
    </w:p>
    <w:p w14:paraId="5CEFCA16" w14:textId="77777777" w:rsidR="007F6881" w:rsidRDefault="000C732C" w:rsidP="00993682">
      <w:pPr>
        <w:numPr>
          <w:ilvl w:val="0"/>
          <w:numId w:val="44"/>
        </w:numPr>
        <w:spacing w:line="276" w:lineRule="auto"/>
        <w:ind w:left="771" w:hanging="357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způsob realizace projektu z hlediska nabídnutého řešení realizace klíčových komponent</w:t>
      </w:r>
      <w:r w:rsidR="00271AC4">
        <w:rPr>
          <w:rFonts w:ascii="Segoe UI" w:hAnsi="Segoe UI" w:cs="Segoe UI"/>
        </w:rPr>
        <w:t xml:space="preserve"> a</w:t>
      </w:r>
    </w:p>
    <w:p w14:paraId="2F4E1DF4" w14:textId="45BCF9D5" w:rsidR="00236934" w:rsidRDefault="007F6881" w:rsidP="00993682">
      <w:pPr>
        <w:numPr>
          <w:ilvl w:val="0"/>
          <w:numId w:val="44"/>
        </w:numPr>
        <w:spacing w:line="276" w:lineRule="auto"/>
        <w:ind w:left="771" w:hanging="357"/>
        <w:jc w:val="both"/>
        <w:rPr>
          <w:rFonts w:ascii="Segoe UI" w:hAnsi="Segoe UI" w:cs="Segoe UI"/>
        </w:rPr>
      </w:pPr>
      <w:r w:rsidRPr="007F6881">
        <w:t xml:space="preserve"> </w:t>
      </w:r>
      <w:r>
        <w:rPr>
          <w:rFonts w:ascii="Segoe UI" w:hAnsi="Segoe UI" w:cs="Segoe UI"/>
        </w:rPr>
        <w:t>d</w:t>
      </w:r>
      <w:r w:rsidRPr="007F6881">
        <w:rPr>
          <w:rFonts w:ascii="Segoe UI" w:hAnsi="Segoe UI" w:cs="Segoe UI"/>
        </w:rPr>
        <w:t>ispozice stavebního a technologického řešení</w:t>
      </w:r>
      <w:r>
        <w:rPr>
          <w:rFonts w:ascii="Segoe UI" w:hAnsi="Segoe UI" w:cs="Segoe UI"/>
        </w:rPr>
        <w:t>.</w:t>
      </w:r>
    </w:p>
    <w:p w14:paraId="0A649FDA" w14:textId="77777777" w:rsidR="00993682" w:rsidRPr="009B0B7F" w:rsidRDefault="00993682" w:rsidP="00993682">
      <w:pPr>
        <w:spacing w:line="276" w:lineRule="auto"/>
        <w:ind w:left="771"/>
        <w:jc w:val="both"/>
        <w:rPr>
          <w:rFonts w:ascii="Segoe UI" w:hAnsi="Segoe UI" w:cs="Segoe UI"/>
        </w:rPr>
      </w:pPr>
    </w:p>
    <w:p w14:paraId="62DFDC1A" w14:textId="078D58AE" w:rsidR="00466273" w:rsidRPr="009B0B7F" w:rsidRDefault="003579E0" w:rsidP="008D78D9">
      <w:pPr>
        <w:spacing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Účastník v nabídce zpracuje </w:t>
      </w:r>
      <w:r w:rsidR="00A67241">
        <w:rPr>
          <w:rFonts w:ascii="Segoe UI" w:hAnsi="Segoe UI" w:cs="Segoe UI"/>
        </w:rPr>
        <w:t>k</w:t>
      </w:r>
      <w:r w:rsidR="00A67241" w:rsidRPr="009B0B7F">
        <w:rPr>
          <w:rFonts w:ascii="Segoe UI" w:hAnsi="Segoe UI" w:cs="Segoe UI"/>
        </w:rPr>
        <w:t xml:space="preserve">oncepci </w:t>
      </w:r>
      <w:r w:rsidR="005F34F5" w:rsidRPr="009B0B7F">
        <w:rPr>
          <w:rFonts w:ascii="Segoe UI" w:hAnsi="Segoe UI" w:cs="Segoe UI"/>
        </w:rPr>
        <w:t xml:space="preserve">realizace plnění veřejné zakázky </w:t>
      </w:r>
      <w:r w:rsidRPr="009B0B7F">
        <w:rPr>
          <w:rFonts w:ascii="Segoe UI" w:hAnsi="Segoe UI" w:cs="Segoe UI"/>
        </w:rPr>
        <w:t>(dále jen „</w:t>
      </w:r>
      <w:r w:rsidRPr="009B0B7F">
        <w:rPr>
          <w:rFonts w:ascii="Segoe UI" w:hAnsi="Segoe UI" w:cs="Segoe UI"/>
          <w:b/>
          <w:bCs/>
          <w:i/>
          <w:iCs/>
        </w:rPr>
        <w:t>koncepce</w:t>
      </w:r>
      <w:r w:rsidRPr="009B0B7F">
        <w:rPr>
          <w:rFonts w:ascii="Segoe UI" w:hAnsi="Segoe UI" w:cs="Segoe UI"/>
        </w:rPr>
        <w:t>“),</w:t>
      </w:r>
      <w:r w:rsidR="00466273" w:rsidRPr="009B0B7F">
        <w:rPr>
          <w:rFonts w:ascii="Segoe UI" w:hAnsi="Segoe UI" w:cs="Segoe UI"/>
        </w:rPr>
        <w:t xml:space="preserve"> v rámci které budou podrobně popsané </w:t>
      </w:r>
    </w:p>
    <w:p w14:paraId="410BAFB5" w14:textId="77777777" w:rsidR="00466273" w:rsidRPr="009B0B7F" w:rsidRDefault="00466273" w:rsidP="00356446">
      <w:pPr>
        <w:numPr>
          <w:ilvl w:val="0"/>
          <w:numId w:val="45"/>
        </w:numPr>
        <w:spacing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technick</w:t>
      </w:r>
      <w:r w:rsidR="00B72D3C" w:rsidRPr="009B0B7F">
        <w:rPr>
          <w:rFonts w:ascii="Segoe UI" w:hAnsi="Segoe UI" w:cs="Segoe UI"/>
        </w:rPr>
        <w:t>á</w:t>
      </w:r>
      <w:r w:rsidRPr="009B0B7F">
        <w:rPr>
          <w:rFonts w:ascii="Segoe UI" w:hAnsi="Segoe UI" w:cs="Segoe UI"/>
        </w:rPr>
        <w:t xml:space="preserve"> řešení jednotlivých částí plnění díla, </w:t>
      </w:r>
    </w:p>
    <w:p w14:paraId="7860798F" w14:textId="77777777" w:rsidR="00466273" w:rsidRPr="009B0B7F" w:rsidRDefault="00466273" w:rsidP="00DD418C">
      <w:pPr>
        <w:numPr>
          <w:ilvl w:val="0"/>
          <w:numId w:val="45"/>
        </w:numPr>
        <w:spacing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způsob realizace těchto plnění, </w:t>
      </w:r>
    </w:p>
    <w:p w14:paraId="282455BE" w14:textId="43B9104C" w:rsidR="00466273" w:rsidRDefault="00466273" w:rsidP="00BC5A1B">
      <w:pPr>
        <w:numPr>
          <w:ilvl w:val="0"/>
          <w:numId w:val="45"/>
        </w:numPr>
        <w:spacing w:after="24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technologie a materiály, na kterých bude plnění založeno,</w:t>
      </w:r>
      <w:r w:rsidR="000038F1" w:rsidRPr="009B0B7F">
        <w:rPr>
          <w:rFonts w:ascii="Segoe UI" w:hAnsi="Segoe UI" w:cs="Segoe UI"/>
        </w:rPr>
        <w:t xml:space="preserve"> </w:t>
      </w:r>
      <w:r w:rsidRPr="009B0B7F">
        <w:rPr>
          <w:rFonts w:ascii="Segoe UI" w:hAnsi="Segoe UI" w:cs="Segoe UI"/>
        </w:rPr>
        <w:t>a to z pohledu návrhu a</w:t>
      </w:r>
      <w:r w:rsidR="00E355F0">
        <w:rPr>
          <w:rFonts w:ascii="Segoe UI" w:hAnsi="Segoe UI" w:cs="Segoe UI"/>
        </w:rPr>
        <w:t> </w:t>
      </w:r>
      <w:r w:rsidRPr="009B0B7F">
        <w:rPr>
          <w:rFonts w:ascii="Segoe UI" w:hAnsi="Segoe UI" w:cs="Segoe UI"/>
        </w:rPr>
        <w:t>instalace/montáže klíčových komponent</w:t>
      </w:r>
      <w:r w:rsidR="007F6881">
        <w:rPr>
          <w:rFonts w:ascii="Segoe UI" w:hAnsi="Segoe UI" w:cs="Segoe UI"/>
        </w:rPr>
        <w:t>,</w:t>
      </w:r>
    </w:p>
    <w:p w14:paraId="31216913" w14:textId="77777777" w:rsidR="007F6881" w:rsidRPr="009B0B7F" w:rsidRDefault="007F6881" w:rsidP="007F6881">
      <w:pPr>
        <w:numPr>
          <w:ilvl w:val="0"/>
          <w:numId w:val="47"/>
        </w:numPr>
        <w:spacing w:before="120" w:after="120" w:line="276" w:lineRule="auto"/>
        <w:ind w:left="714" w:hanging="357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celkový náhled (schéma) dispozice celého zařízení (díla), z něhož musí být zřejmé řešení vnitřního uspořádání zařízení, jakož i jeho vnější uspořádání (podoba),</w:t>
      </w:r>
    </w:p>
    <w:p w14:paraId="69C8D292" w14:textId="77777777" w:rsidR="007F6881" w:rsidRPr="009B0B7F" w:rsidRDefault="007F6881" w:rsidP="007F6881">
      <w:pPr>
        <w:numPr>
          <w:ilvl w:val="0"/>
          <w:numId w:val="47"/>
        </w:numPr>
        <w:spacing w:before="120" w:after="120" w:line="276" w:lineRule="auto"/>
        <w:ind w:left="714" w:hanging="357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přístupy a možnosti obslužnosti zařízení a limitace těchto přístupů/obslužností, a to i</w:t>
      </w:r>
      <w:r>
        <w:rPr>
          <w:rFonts w:ascii="Segoe UI" w:hAnsi="Segoe UI" w:cs="Segoe UI"/>
        </w:rPr>
        <w:t> </w:t>
      </w:r>
      <w:r w:rsidRPr="009B0B7F">
        <w:rPr>
          <w:rFonts w:ascii="Segoe UI" w:hAnsi="Segoe UI" w:cs="Segoe UI"/>
        </w:rPr>
        <w:t xml:space="preserve">vymezením příslušných měrných údajů (měřítko/kóty), aby bylo zřejmé, </w:t>
      </w:r>
    </w:p>
    <w:p w14:paraId="58430E9E" w14:textId="77777777" w:rsidR="007F6881" w:rsidRPr="009B0B7F" w:rsidRDefault="007F6881" w:rsidP="007F6881">
      <w:pPr>
        <w:numPr>
          <w:ilvl w:val="0"/>
          <w:numId w:val="71"/>
        </w:numPr>
        <w:spacing w:before="120" w:after="12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jakým způsobem lze vstupovat do objektu, kolika vstupy, jakého charakteru jsou vstupy, </w:t>
      </w:r>
    </w:p>
    <w:p w14:paraId="1F94AC9A" w14:textId="77777777" w:rsidR="007F6881" w:rsidRPr="009B0B7F" w:rsidRDefault="007F6881" w:rsidP="007F6881">
      <w:pPr>
        <w:numPr>
          <w:ilvl w:val="0"/>
          <w:numId w:val="71"/>
        </w:numPr>
        <w:spacing w:before="120" w:after="12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jaké jsou v rámci zařízení omezení přístupu za účelem obsluhy jednotlivých komponent kotle, roštu a dalších klíčových komponent,</w:t>
      </w:r>
    </w:p>
    <w:p w14:paraId="25AE4452" w14:textId="77777777" w:rsidR="007F6881" w:rsidRPr="009B0B7F" w:rsidRDefault="007F6881" w:rsidP="007F6881">
      <w:pPr>
        <w:numPr>
          <w:ilvl w:val="0"/>
          <w:numId w:val="71"/>
        </w:numPr>
        <w:spacing w:before="120" w:after="12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jak jsou řešeny hlavní manipulační prostory údržby pro obsluhu klíčových komponent,</w:t>
      </w:r>
    </w:p>
    <w:p w14:paraId="297FD65B" w14:textId="77777777" w:rsidR="007F6881" w:rsidRPr="009B0B7F" w:rsidRDefault="007F6881" w:rsidP="007F6881">
      <w:pPr>
        <w:numPr>
          <w:ilvl w:val="0"/>
          <w:numId w:val="71"/>
        </w:numPr>
        <w:spacing w:before="120" w:after="12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jaká je provázanost se stávajícím provozem zadavatele.</w:t>
      </w:r>
    </w:p>
    <w:p w14:paraId="04225E06" w14:textId="77777777" w:rsidR="007F6881" w:rsidRPr="009B0B7F" w:rsidRDefault="007F6881" w:rsidP="00993682">
      <w:pPr>
        <w:spacing w:after="240" w:line="276" w:lineRule="auto"/>
        <w:ind w:left="720"/>
        <w:jc w:val="both"/>
        <w:rPr>
          <w:rFonts w:ascii="Segoe UI" w:hAnsi="Segoe UI" w:cs="Segoe UI"/>
        </w:rPr>
      </w:pPr>
    </w:p>
    <w:p w14:paraId="14FA17FE" w14:textId="77777777" w:rsidR="00FF7A59" w:rsidRPr="009B0B7F" w:rsidRDefault="00FF7A59" w:rsidP="004D0105">
      <w:pPr>
        <w:spacing w:after="12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Zadavatel pro účely hodnocení nabídek považuje za klíčové komponenty tyto komponenty:</w:t>
      </w:r>
    </w:p>
    <w:p w14:paraId="59772711" w14:textId="77777777" w:rsidR="00FF7A59" w:rsidRPr="009B0B7F" w:rsidRDefault="00797F74" w:rsidP="004D0105">
      <w:pPr>
        <w:numPr>
          <w:ilvl w:val="0"/>
          <w:numId w:val="57"/>
        </w:numPr>
        <w:spacing w:after="120" w:line="276" w:lineRule="auto"/>
        <w:ind w:hanging="1362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spalovací </w:t>
      </w:r>
      <w:r w:rsidR="00FF7A59" w:rsidRPr="009B0B7F">
        <w:rPr>
          <w:rFonts w:ascii="Segoe UI" w:hAnsi="Segoe UI" w:cs="Segoe UI"/>
        </w:rPr>
        <w:t>rošt</w:t>
      </w:r>
    </w:p>
    <w:p w14:paraId="4B228F11" w14:textId="77777777" w:rsidR="00FF7A59" w:rsidRPr="009B0B7F" w:rsidRDefault="00FF7A59" w:rsidP="004D0105">
      <w:pPr>
        <w:numPr>
          <w:ilvl w:val="0"/>
          <w:numId w:val="57"/>
        </w:numPr>
        <w:spacing w:after="120" w:line="276" w:lineRule="auto"/>
        <w:ind w:hanging="1362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spalovací komor</w:t>
      </w:r>
      <w:r w:rsidR="00797F74" w:rsidRPr="009B0B7F">
        <w:rPr>
          <w:rFonts w:ascii="Segoe UI" w:hAnsi="Segoe UI" w:cs="Segoe UI"/>
        </w:rPr>
        <w:t>u</w:t>
      </w:r>
      <w:r w:rsidRPr="009B0B7F">
        <w:rPr>
          <w:rFonts w:ascii="Segoe UI" w:hAnsi="Segoe UI" w:cs="Segoe UI"/>
        </w:rPr>
        <w:t xml:space="preserve"> a </w:t>
      </w:r>
      <w:r w:rsidR="00797F74" w:rsidRPr="009B0B7F">
        <w:rPr>
          <w:rFonts w:ascii="Segoe UI" w:hAnsi="Segoe UI" w:cs="Segoe UI"/>
        </w:rPr>
        <w:t xml:space="preserve">design </w:t>
      </w:r>
      <w:r w:rsidRPr="009B0B7F">
        <w:rPr>
          <w:rFonts w:ascii="Segoe UI" w:hAnsi="Segoe UI" w:cs="Segoe UI"/>
        </w:rPr>
        <w:t>kot</w:t>
      </w:r>
      <w:r w:rsidR="00797F74" w:rsidRPr="009B0B7F">
        <w:rPr>
          <w:rFonts w:ascii="Segoe UI" w:hAnsi="Segoe UI" w:cs="Segoe UI"/>
        </w:rPr>
        <w:t>le</w:t>
      </w:r>
    </w:p>
    <w:p w14:paraId="07D75B7E" w14:textId="77777777" w:rsidR="00FF7A59" w:rsidRPr="009B0B7F" w:rsidRDefault="00FF7A59" w:rsidP="004D0105">
      <w:pPr>
        <w:numPr>
          <w:ilvl w:val="0"/>
          <w:numId w:val="57"/>
        </w:numPr>
        <w:spacing w:after="120" w:line="276" w:lineRule="auto"/>
        <w:ind w:hanging="1362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lastRenderedPageBreak/>
        <w:t>jeřáby pro manipulaci s odpadem</w:t>
      </w:r>
    </w:p>
    <w:p w14:paraId="6BDD9BDB" w14:textId="5B672045" w:rsidR="00FF7A59" w:rsidRPr="004502A7" w:rsidRDefault="00FF7A59" w:rsidP="004502A7">
      <w:pPr>
        <w:numPr>
          <w:ilvl w:val="0"/>
          <w:numId w:val="57"/>
        </w:numPr>
        <w:spacing w:after="120" w:line="276" w:lineRule="auto"/>
        <w:ind w:hanging="1362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turbín</w:t>
      </w:r>
      <w:r w:rsidR="00797F74" w:rsidRPr="009B0B7F">
        <w:rPr>
          <w:rFonts w:ascii="Segoe UI" w:hAnsi="Segoe UI" w:cs="Segoe UI"/>
        </w:rPr>
        <w:t>u</w:t>
      </w:r>
      <w:r w:rsidRPr="009B0B7F">
        <w:rPr>
          <w:rFonts w:ascii="Segoe UI" w:hAnsi="Segoe UI" w:cs="Segoe UI"/>
        </w:rPr>
        <w:t>, by-pass, topný kondenzátor</w:t>
      </w:r>
      <w:r w:rsidR="008C211F">
        <w:rPr>
          <w:rFonts w:ascii="Segoe UI" w:hAnsi="Segoe UI" w:cs="Segoe UI"/>
        </w:rPr>
        <w:t xml:space="preserve"> (volitelná opce</w:t>
      </w:r>
      <w:r w:rsidR="006D4172">
        <w:rPr>
          <w:rFonts w:ascii="Segoe UI" w:hAnsi="Segoe UI" w:cs="Segoe UI"/>
        </w:rPr>
        <w:t xml:space="preserve"> k</w:t>
      </w:r>
      <w:r w:rsidR="004502A7">
        <w:rPr>
          <w:rFonts w:ascii="Segoe UI" w:hAnsi="Segoe UI" w:cs="Segoe UI"/>
        </w:rPr>
        <w:t> </w:t>
      </w:r>
      <w:r w:rsidR="006D4172">
        <w:rPr>
          <w:rFonts w:ascii="Segoe UI" w:hAnsi="Segoe UI" w:cs="Segoe UI"/>
        </w:rPr>
        <w:t>jednání</w:t>
      </w:r>
      <w:r w:rsidR="004502A7">
        <w:rPr>
          <w:rFonts w:ascii="Segoe UI" w:hAnsi="Segoe UI" w:cs="Segoe UI"/>
        </w:rPr>
        <w:t>, nebude předmětem hodnocení, pokud bude tato opce v průběhu zadávacího řízení zadavatelem uplatněna, tj. toto plnění nebude realizováno</w:t>
      </w:r>
      <w:r w:rsidR="008C211F" w:rsidRPr="004502A7">
        <w:rPr>
          <w:rFonts w:ascii="Segoe UI" w:hAnsi="Segoe UI" w:cs="Segoe UI"/>
        </w:rPr>
        <w:t>)</w:t>
      </w:r>
    </w:p>
    <w:p w14:paraId="2FB10B68" w14:textId="7E9215AD" w:rsidR="00FF7A59" w:rsidRPr="009B0B7F" w:rsidRDefault="00FF7A59" w:rsidP="004D0105">
      <w:pPr>
        <w:numPr>
          <w:ilvl w:val="0"/>
          <w:numId w:val="57"/>
        </w:numPr>
        <w:spacing w:after="120" w:line="276" w:lineRule="auto"/>
        <w:ind w:hanging="1362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systém čištění spalin</w:t>
      </w:r>
      <w:r w:rsidR="00A950F5">
        <w:rPr>
          <w:rFonts w:ascii="Segoe UI" w:hAnsi="Segoe UI" w:cs="Segoe UI"/>
        </w:rPr>
        <w:t xml:space="preserve"> včetně kondenzace spalin (opce 1</w:t>
      </w:r>
      <w:r w:rsidR="004502A7">
        <w:rPr>
          <w:rFonts w:ascii="Segoe UI" w:hAnsi="Segoe UI" w:cs="Segoe UI"/>
        </w:rPr>
        <w:t xml:space="preserve"> ve smyslu přílohy část III, A.21</w:t>
      </w:r>
      <w:r w:rsidR="00A950F5">
        <w:rPr>
          <w:rFonts w:ascii="Segoe UI" w:hAnsi="Segoe UI" w:cs="Segoe UI"/>
        </w:rPr>
        <w:t>)</w:t>
      </w:r>
    </w:p>
    <w:p w14:paraId="360F6F85" w14:textId="77777777" w:rsidR="00FF7A59" w:rsidRPr="009B0B7F" w:rsidRDefault="00FF7A59" w:rsidP="004D0105">
      <w:pPr>
        <w:numPr>
          <w:ilvl w:val="0"/>
          <w:numId w:val="57"/>
        </w:numPr>
        <w:spacing w:after="120" w:line="276" w:lineRule="auto"/>
        <w:ind w:hanging="1362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řídicí systém</w:t>
      </w:r>
    </w:p>
    <w:p w14:paraId="093619E3" w14:textId="77777777" w:rsidR="00FF7A59" w:rsidRPr="009B0B7F" w:rsidRDefault="00FF7A59" w:rsidP="004D0105">
      <w:pPr>
        <w:numPr>
          <w:ilvl w:val="0"/>
          <w:numId w:val="57"/>
        </w:numPr>
        <w:spacing w:after="120" w:line="276" w:lineRule="auto"/>
        <w:ind w:hanging="1362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řešení</w:t>
      </w:r>
      <w:r w:rsidR="00797F74" w:rsidRPr="009B0B7F">
        <w:rPr>
          <w:rFonts w:ascii="Segoe UI" w:hAnsi="Segoe UI" w:cs="Segoe UI"/>
        </w:rPr>
        <w:t xml:space="preserve"> elektro části</w:t>
      </w:r>
      <w:r w:rsidRPr="009B0B7F">
        <w:rPr>
          <w:rFonts w:ascii="Segoe UI" w:hAnsi="Segoe UI" w:cs="Segoe UI"/>
        </w:rPr>
        <w:t xml:space="preserve"> </w:t>
      </w:r>
      <w:r w:rsidR="00797F74" w:rsidRPr="009B0B7F">
        <w:rPr>
          <w:rFonts w:ascii="Segoe UI" w:hAnsi="Segoe UI" w:cs="Segoe UI"/>
        </w:rPr>
        <w:t>V</w:t>
      </w:r>
      <w:r w:rsidRPr="009B0B7F">
        <w:rPr>
          <w:rFonts w:ascii="Segoe UI" w:hAnsi="Segoe UI" w:cs="Segoe UI"/>
        </w:rPr>
        <w:t>N/</w:t>
      </w:r>
      <w:r w:rsidR="00797F74" w:rsidRPr="009B0B7F">
        <w:rPr>
          <w:rFonts w:ascii="Segoe UI" w:hAnsi="Segoe UI" w:cs="Segoe UI"/>
        </w:rPr>
        <w:t>N</w:t>
      </w:r>
      <w:r w:rsidRPr="009B0B7F">
        <w:rPr>
          <w:rFonts w:ascii="Segoe UI" w:hAnsi="Segoe UI" w:cs="Segoe UI"/>
        </w:rPr>
        <w:t>N</w:t>
      </w:r>
    </w:p>
    <w:p w14:paraId="7B8BC166" w14:textId="77777777" w:rsidR="00FF7A59" w:rsidRPr="009B0B7F" w:rsidRDefault="00FF7A59" w:rsidP="004D0105">
      <w:pPr>
        <w:numPr>
          <w:ilvl w:val="0"/>
          <w:numId w:val="57"/>
        </w:numPr>
        <w:spacing w:after="120" w:line="276" w:lineRule="auto"/>
        <w:ind w:hanging="1362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pomocné technologické provozy</w:t>
      </w:r>
    </w:p>
    <w:p w14:paraId="3B875F24" w14:textId="42A16AD2" w:rsidR="00D853F2" w:rsidRPr="009B0B7F" w:rsidRDefault="00466273" w:rsidP="00AB2F3E">
      <w:pPr>
        <w:spacing w:after="24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Účastník v koncepci </w:t>
      </w:r>
      <w:r w:rsidR="00C92310" w:rsidRPr="009B0B7F">
        <w:rPr>
          <w:rFonts w:ascii="Segoe UI" w:hAnsi="Segoe UI" w:cs="Segoe UI"/>
        </w:rPr>
        <w:t xml:space="preserve">kromě </w:t>
      </w:r>
      <w:r w:rsidR="00C06EF0" w:rsidRPr="009B0B7F">
        <w:rPr>
          <w:rFonts w:ascii="Segoe UI" w:hAnsi="Segoe UI" w:cs="Segoe UI"/>
        </w:rPr>
        <w:t xml:space="preserve">technických </w:t>
      </w:r>
      <w:r w:rsidR="00C92310" w:rsidRPr="009B0B7F">
        <w:rPr>
          <w:rFonts w:ascii="Segoe UI" w:hAnsi="Segoe UI" w:cs="Segoe UI"/>
        </w:rPr>
        <w:t xml:space="preserve">popisů a informací týkajících se </w:t>
      </w:r>
      <w:r w:rsidRPr="009B0B7F">
        <w:rPr>
          <w:rFonts w:ascii="Segoe UI" w:hAnsi="Segoe UI" w:cs="Segoe UI"/>
        </w:rPr>
        <w:t>klíčov</w:t>
      </w:r>
      <w:r w:rsidR="00FF7A59" w:rsidRPr="009B0B7F">
        <w:rPr>
          <w:rFonts w:ascii="Segoe UI" w:hAnsi="Segoe UI" w:cs="Segoe UI"/>
        </w:rPr>
        <w:t>ých</w:t>
      </w:r>
      <w:r w:rsidRPr="009B0B7F">
        <w:rPr>
          <w:rFonts w:ascii="Segoe UI" w:hAnsi="Segoe UI" w:cs="Segoe UI"/>
        </w:rPr>
        <w:t xml:space="preserve"> komponent</w:t>
      </w:r>
      <w:r w:rsidR="00FF7A59" w:rsidRPr="009B0B7F">
        <w:rPr>
          <w:rFonts w:ascii="Segoe UI" w:hAnsi="Segoe UI" w:cs="Segoe UI"/>
        </w:rPr>
        <w:t>ů</w:t>
      </w:r>
      <w:r w:rsidRPr="009B0B7F">
        <w:rPr>
          <w:rFonts w:ascii="Segoe UI" w:hAnsi="Segoe UI" w:cs="Segoe UI"/>
        </w:rPr>
        <w:t xml:space="preserve"> plnění, tj. technologi</w:t>
      </w:r>
      <w:r w:rsidR="00FF7A59" w:rsidRPr="009B0B7F">
        <w:rPr>
          <w:rFonts w:ascii="Segoe UI" w:hAnsi="Segoe UI" w:cs="Segoe UI"/>
        </w:rPr>
        <w:t>í</w:t>
      </w:r>
      <w:r w:rsidRPr="009B0B7F">
        <w:rPr>
          <w:rFonts w:ascii="Segoe UI" w:hAnsi="Segoe UI" w:cs="Segoe UI"/>
        </w:rPr>
        <w:t xml:space="preserve"> a materiál</w:t>
      </w:r>
      <w:r w:rsidR="00FF7A59" w:rsidRPr="009B0B7F">
        <w:rPr>
          <w:rFonts w:ascii="Segoe UI" w:hAnsi="Segoe UI" w:cs="Segoe UI"/>
        </w:rPr>
        <w:t>ů</w:t>
      </w:r>
      <w:r w:rsidRPr="009B0B7F">
        <w:rPr>
          <w:rFonts w:ascii="Segoe UI" w:hAnsi="Segoe UI" w:cs="Segoe UI"/>
        </w:rPr>
        <w:t xml:space="preserve">, </w:t>
      </w:r>
      <w:r w:rsidR="000A235A" w:rsidRPr="009B0B7F">
        <w:rPr>
          <w:rFonts w:ascii="Segoe UI" w:hAnsi="Segoe UI" w:cs="Segoe UI"/>
        </w:rPr>
        <w:t xml:space="preserve">uvede rizika, pro která považuje </w:t>
      </w:r>
      <w:r w:rsidR="00FF7A59" w:rsidRPr="009B0B7F">
        <w:rPr>
          <w:rFonts w:ascii="Segoe UI" w:hAnsi="Segoe UI" w:cs="Segoe UI"/>
        </w:rPr>
        <w:t>navržené technologie a</w:t>
      </w:r>
      <w:r w:rsidR="00E355F0">
        <w:rPr>
          <w:rFonts w:ascii="Segoe UI" w:hAnsi="Segoe UI" w:cs="Segoe UI"/>
        </w:rPr>
        <w:t> </w:t>
      </w:r>
      <w:r w:rsidR="00FF7A59" w:rsidRPr="009B0B7F">
        <w:rPr>
          <w:rFonts w:ascii="Segoe UI" w:hAnsi="Segoe UI" w:cs="Segoe UI"/>
        </w:rPr>
        <w:t>materiály za v daném případě pro zadavatele nejvhodnější</w:t>
      </w:r>
      <w:r w:rsidR="000A235A" w:rsidRPr="009B0B7F">
        <w:rPr>
          <w:rFonts w:ascii="Segoe UI" w:hAnsi="Segoe UI" w:cs="Segoe UI"/>
        </w:rPr>
        <w:t xml:space="preserve">, tedy jaké škody či jiné újmy by mohly nastat, pokud by právě tyto komponenty nebyly dodány v </w:t>
      </w:r>
      <w:r w:rsidR="00FF7A59" w:rsidRPr="009B0B7F">
        <w:rPr>
          <w:rFonts w:ascii="Segoe UI" w:hAnsi="Segoe UI" w:cs="Segoe UI"/>
        </w:rPr>
        <w:t>účastníke</w:t>
      </w:r>
      <w:r w:rsidR="00E67500" w:rsidRPr="009B0B7F">
        <w:rPr>
          <w:rFonts w:ascii="Segoe UI" w:hAnsi="Segoe UI" w:cs="Segoe UI"/>
        </w:rPr>
        <w:t>m</w:t>
      </w:r>
      <w:r w:rsidR="00FF7A59" w:rsidRPr="009B0B7F">
        <w:rPr>
          <w:rFonts w:ascii="Segoe UI" w:hAnsi="Segoe UI" w:cs="Segoe UI"/>
        </w:rPr>
        <w:t xml:space="preserve"> nabízené </w:t>
      </w:r>
      <w:r w:rsidR="004D7FA3" w:rsidRPr="009B0B7F">
        <w:rPr>
          <w:rFonts w:ascii="Segoe UI" w:hAnsi="Segoe UI" w:cs="Segoe UI"/>
        </w:rPr>
        <w:t xml:space="preserve">formě </w:t>
      </w:r>
      <w:r w:rsidR="00E67500" w:rsidRPr="009B0B7F">
        <w:rPr>
          <w:rFonts w:ascii="Segoe UI" w:hAnsi="Segoe UI" w:cs="Segoe UI"/>
        </w:rPr>
        <w:t>a</w:t>
      </w:r>
      <w:r w:rsidR="004D7FA3" w:rsidRPr="009B0B7F">
        <w:rPr>
          <w:rFonts w:ascii="Segoe UI" w:hAnsi="Segoe UI" w:cs="Segoe UI"/>
        </w:rPr>
        <w:t xml:space="preserve"> </w:t>
      </w:r>
      <w:r w:rsidR="000A235A" w:rsidRPr="009B0B7F">
        <w:rPr>
          <w:rFonts w:ascii="Segoe UI" w:hAnsi="Segoe UI" w:cs="Segoe UI"/>
        </w:rPr>
        <w:t>kvalitě</w:t>
      </w:r>
      <w:r w:rsidRPr="009B0B7F">
        <w:rPr>
          <w:rFonts w:ascii="Segoe UI" w:hAnsi="Segoe UI" w:cs="Segoe UI"/>
        </w:rPr>
        <w:t xml:space="preserve">. </w:t>
      </w:r>
    </w:p>
    <w:p w14:paraId="5359AFEF" w14:textId="77777777" w:rsidR="003579E0" w:rsidRPr="009B0B7F" w:rsidRDefault="003579E0" w:rsidP="00672DB5">
      <w:pPr>
        <w:keepNext/>
        <w:spacing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Při hodnocení bude zadavatel ke koncepci přistupovat s následujícími preferencemi</w:t>
      </w:r>
      <w:r w:rsidR="000A235A" w:rsidRPr="009B0B7F">
        <w:rPr>
          <w:rFonts w:ascii="Segoe UI" w:hAnsi="Segoe UI" w:cs="Segoe UI"/>
        </w:rPr>
        <w:t xml:space="preserve"> (</w:t>
      </w:r>
      <w:r w:rsidR="00F16868" w:rsidRPr="009B0B7F">
        <w:rPr>
          <w:rFonts w:ascii="Segoe UI" w:hAnsi="Segoe UI" w:cs="Segoe UI"/>
        </w:rPr>
        <w:t xml:space="preserve">dále </w:t>
      </w:r>
      <w:r w:rsidR="000A235A" w:rsidRPr="009B0B7F">
        <w:rPr>
          <w:rFonts w:ascii="Segoe UI" w:hAnsi="Segoe UI" w:cs="Segoe UI"/>
        </w:rPr>
        <w:t xml:space="preserve">uvedené přispěje k pozitivnímu hodnocení </w:t>
      </w:r>
      <w:r w:rsidR="00F16868" w:rsidRPr="009B0B7F">
        <w:rPr>
          <w:rFonts w:ascii="Segoe UI" w:hAnsi="Segoe UI" w:cs="Segoe UI"/>
        </w:rPr>
        <w:t>příslušné nabí</w:t>
      </w:r>
      <w:r w:rsidR="00A05F3C" w:rsidRPr="009B0B7F">
        <w:rPr>
          <w:rFonts w:ascii="Segoe UI" w:hAnsi="Segoe UI" w:cs="Segoe UI"/>
        </w:rPr>
        <w:t>d</w:t>
      </w:r>
      <w:r w:rsidR="00F16868" w:rsidRPr="009B0B7F">
        <w:rPr>
          <w:rFonts w:ascii="Segoe UI" w:hAnsi="Segoe UI" w:cs="Segoe UI"/>
        </w:rPr>
        <w:t>ky</w:t>
      </w:r>
      <w:r w:rsidR="000A235A" w:rsidRPr="009B0B7F">
        <w:rPr>
          <w:rFonts w:ascii="Segoe UI" w:hAnsi="Segoe UI" w:cs="Segoe UI"/>
        </w:rPr>
        <w:t>)</w:t>
      </w:r>
      <w:r w:rsidRPr="009B0B7F">
        <w:rPr>
          <w:rFonts w:ascii="Segoe UI" w:hAnsi="Segoe UI" w:cs="Segoe UI"/>
        </w:rPr>
        <w:t>:</w:t>
      </w:r>
    </w:p>
    <w:p w14:paraId="32BF4515" w14:textId="77777777" w:rsidR="003579E0" w:rsidRPr="009B0B7F" w:rsidRDefault="003579E0" w:rsidP="00671D76">
      <w:pPr>
        <w:numPr>
          <w:ilvl w:val="0"/>
          <w:numId w:val="46"/>
        </w:numPr>
        <w:spacing w:before="120" w:after="120" w:line="276" w:lineRule="auto"/>
        <w:ind w:left="714" w:hanging="357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koncepce </w:t>
      </w:r>
      <w:r w:rsidR="005764C3" w:rsidRPr="009B0B7F">
        <w:rPr>
          <w:rFonts w:ascii="Segoe UI" w:hAnsi="Segoe UI" w:cs="Segoe UI"/>
        </w:rPr>
        <w:t xml:space="preserve">(její filozofie) </w:t>
      </w:r>
      <w:r w:rsidRPr="009B0B7F">
        <w:rPr>
          <w:rFonts w:ascii="Segoe UI" w:hAnsi="Segoe UI" w:cs="Segoe UI"/>
        </w:rPr>
        <w:t>povede k</w:t>
      </w:r>
      <w:r w:rsidR="000A235A" w:rsidRPr="009B0B7F">
        <w:rPr>
          <w:rFonts w:ascii="Segoe UI" w:hAnsi="Segoe UI" w:cs="Segoe UI"/>
        </w:rPr>
        <w:t>e garanci</w:t>
      </w:r>
      <w:r w:rsidRPr="009B0B7F">
        <w:rPr>
          <w:rFonts w:ascii="Segoe UI" w:hAnsi="Segoe UI" w:cs="Segoe UI"/>
        </w:rPr>
        <w:t xml:space="preserve"> </w:t>
      </w:r>
      <w:r w:rsidR="003C5652" w:rsidRPr="009B0B7F">
        <w:rPr>
          <w:rFonts w:ascii="Segoe UI" w:hAnsi="Segoe UI" w:cs="Segoe UI"/>
        </w:rPr>
        <w:t>realizace maximálně (technologicky) výkonného díla v maximální kvalitě</w:t>
      </w:r>
      <w:r w:rsidRPr="009B0B7F">
        <w:rPr>
          <w:rFonts w:ascii="Segoe UI" w:hAnsi="Segoe UI" w:cs="Segoe UI"/>
        </w:rPr>
        <w:t>,</w:t>
      </w:r>
      <w:r w:rsidR="002E7F53" w:rsidRPr="009B0B7F">
        <w:rPr>
          <w:rFonts w:ascii="Segoe UI" w:hAnsi="Segoe UI" w:cs="Segoe UI"/>
        </w:rPr>
        <w:t xml:space="preserve"> které bude splňovat požadavky zadavatele v zadávací dokumentaci,</w:t>
      </w:r>
    </w:p>
    <w:p w14:paraId="6ECA07A0" w14:textId="2208D06C" w:rsidR="006365EF" w:rsidRPr="009B0B7F" w:rsidRDefault="000A235A" w:rsidP="00671D76">
      <w:pPr>
        <w:numPr>
          <w:ilvl w:val="0"/>
          <w:numId w:val="46"/>
        </w:numPr>
        <w:spacing w:before="120" w:after="120" w:line="276" w:lineRule="auto"/>
        <w:ind w:left="714" w:hanging="357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koncepce bude srozumitelná, výstižná a bude obsahovat potřebné informace pro </w:t>
      </w:r>
      <w:r w:rsidR="006365EF" w:rsidRPr="009B0B7F">
        <w:rPr>
          <w:rFonts w:ascii="Segoe UI" w:hAnsi="Segoe UI" w:cs="Segoe UI"/>
        </w:rPr>
        <w:t>hodnocení dle toho</w:t>
      </w:r>
      <w:r w:rsidR="000D1A65">
        <w:rPr>
          <w:rFonts w:ascii="Segoe UI" w:hAnsi="Segoe UI" w:cs="Segoe UI"/>
        </w:rPr>
        <w:t>t</w:t>
      </w:r>
      <w:r w:rsidR="006365EF" w:rsidRPr="009B0B7F">
        <w:rPr>
          <w:rFonts w:ascii="Segoe UI" w:hAnsi="Segoe UI" w:cs="Segoe UI"/>
        </w:rPr>
        <w:t>o podkritéria,</w:t>
      </w:r>
      <w:r w:rsidR="005764C3" w:rsidRPr="009B0B7F">
        <w:rPr>
          <w:rFonts w:ascii="Segoe UI" w:hAnsi="Segoe UI" w:cs="Segoe UI"/>
        </w:rPr>
        <w:t xml:space="preserve"> a to ve vztahu ke klíčovým komponentám samostatně, jakož i jejich vzájemnému fungování v jednom celku,</w:t>
      </w:r>
    </w:p>
    <w:p w14:paraId="57936C86" w14:textId="22A02D48" w:rsidR="006365EF" w:rsidRPr="009B0B7F" w:rsidRDefault="006365EF" w:rsidP="00671D76">
      <w:pPr>
        <w:numPr>
          <w:ilvl w:val="0"/>
          <w:numId w:val="46"/>
        </w:numPr>
        <w:spacing w:before="120" w:after="120" w:line="276" w:lineRule="auto"/>
        <w:ind w:left="714" w:hanging="357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koncepce bude obsahovat informace a údaje, ze kterých bude zřejmé, že se jedná o</w:t>
      </w:r>
      <w:r w:rsidR="00E355F0">
        <w:rPr>
          <w:rFonts w:ascii="Segoe UI" w:hAnsi="Segoe UI" w:cs="Segoe UI"/>
        </w:rPr>
        <w:t> </w:t>
      </w:r>
      <w:r w:rsidRPr="009B0B7F">
        <w:rPr>
          <w:rFonts w:ascii="Segoe UI" w:hAnsi="Segoe UI" w:cs="Segoe UI"/>
        </w:rPr>
        <w:t xml:space="preserve">koncepci komplexní a ucelenou, avšak zaměřenou na </w:t>
      </w:r>
      <w:r w:rsidR="00A05F3C" w:rsidRPr="009B0B7F">
        <w:rPr>
          <w:rFonts w:ascii="Segoe UI" w:hAnsi="Segoe UI" w:cs="Segoe UI"/>
        </w:rPr>
        <w:t xml:space="preserve">(zohledňující) </w:t>
      </w:r>
      <w:r w:rsidRPr="009B0B7F">
        <w:rPr>
          <w:rFonts w:ascii="Segoe UI" w:hAnsi="Segoe UI" w:cs="Segoe UI"/>
        </w:rPr>
        <w:t xml:space="preserve">specifické </w:t>
      </w:r>
      <w:r w:rsidR="00A05F3C" w:rsidRPr="009B0B7F">
        <w:rPr>
          <w:rFonts w:ascii="Segoe UI" w:hAnsi="Segoe UI" w:cs="Segoe UI"/>
        </w:rPr>
        <w:t>požadavky a potřeby</w:t>
      </w:r>
      <w:r w:rsidRPr="009B0B7F">
        <w:rPr>
          <w:rFonts w:ascii="Segoe UI" w:hAnsi="Segoe UI" w:cs="Segoe UI"/>
        </w:rPr>
        <w:t xml:space="preserve"> zadavatele dle </w:t>
      </w:r>
      <w:r w:rsidR="00A05F3C" w:rsidRPr="009B0B7F">
        <w:rPr>
          <w:rFonts w:ascii="Segoe UI" w:hAnsi="Segoe UI" w:cs="Segoe UI"/>
        </w:rPr>
        <w:t>zadávací dokumentace</w:t>
      </w:r>
      <w:r w:rsidRPr="009B0B7F">
        <w:rPr>
          <w:rFonts w:ascii="Segoe UI" w:hAnsi="Segoe UI" w:cs="Segoe UI"/>
        </w:rPr>
        <w:t>,</w:t>
      </w:r>
      <w:r w:rsidR="00D61F26" w:rsidRPr="009B0B7F">
        <w:rPr>
          <w:rFonts w:ascii="Segoe UI" w:hAnsi="Segoe UI" w:cs="Segoe UI"/>
        </w:rPr>
        <w:t xml:space="preserve"> jakož i nabízející komplexní a robustní řešení,</w:t>
      </w:r>
      <w:r w:rsidR="00DA202A" w:rsidRPr="009B0B7F">
        <w:rPr>
          <w:rFonts w:ascii="Segoe UI" w:hAnsi="Segoe UI" w:cs="Segoe UI"/>
        </w:rPr>
        <w:t xml:space="preserve"> které bude maximálně garantovat budoucí provoz s minimálními riziky</w:t>
      </w:r>
      <w:r w:rsidR="007069CB" w:rsidRPr="009B0B7F">
        <w:rPr>
          <w:rFonts w:ascii="Segoe UI" w:hAnsi="Segoe UI" w:cs="Segoe UI"/>
        </w:rPr>
        <w:t xml:space="preserve"> a maximálně jednoduchou a bezpečnou údržbou</w:t>
      </w:r>
      <w:r w:rsidR="00DA202A" w:rsidRPr="009B0B7F">
        <w:rPr>
          <w:rFonts w:ascii="Segoe UI" w:hAnsi="Segoe UI" w:cs="Segoe UI"/>
        </w:rPr>
        <w:t>,</w:t>
      </w:r>
      <w:r w:rsidR="00B23B53" w:rsidRPr="009B0B7F">
        <w:rPr>
          <w:rFonts w:ascii="Segoe UI" w:hAnsi="Segoe UI" w:cs="Segoe UI"/>
        </w:rPr>
        <w:t xml:space="preserve"> jakož i jeho maximálně jednouchou integraci do stávajícího provozu zadavatele,</w:t>
      </w:r>
    </w:p>
    <w:p w14:paraId="4DB743FE" w14:textId="77777777" w:rsidR="00A17D45" w:rsidRPr="009B0B7F" w:rsidRDefault="006365EF" w:rsidP="00671D76">
      <w:pPr>
        <w:numPr>
          <w:ilvl w:val="0"/>
          <w:numId w:val="46"/>
        </w:numPr>
        <w:spacing w:before="120" w:after="120" w:line="276" w:lineRule="auto"/>
        <w:ind w:left="714" w:hanging="357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koncepce bude definovat, proč jsou navrhovány příslušné technologie</w:t>
      </w:r>
      <w:r w:rsidR="00B156B6" w:rsidRPr="009B0B7F">
        <w:rPr>
          <w:rFonts w:ascii="Segoe UI" w:hAnsi="Segoe UI" w:cs="Segoe UI"/>
        </w:rPr>
        <w:t xml:space="preserve"> a materiály</w:t>
      </w:r>
      <w:r w:rsidRPr="009B0B7F">
        <w:rPr>
          <w:rFonts w:ascii="Segoe UI" w:hAnsi="Segoe UI" w:cs="Segoe UI"/>
        </w:rPr>
        <w:t xml:space="preserve"> </w:t>
      </w:r>
      <w:r w:rsidR="00DA202A" w:rsidRPr="009B0B7F">
        <w:rPr>
          <w:rFonts w:ascii="Segoe UI" w:hAnsi="Segoe UI" w:cs="Segoe UI"/>
        </w:rPr>
        <w:t xml:space="preserve">klíčových komponent </w:t>
      </w:r>
      <w:r w:rsidRPr="009B0B7F">
        <w:rPr>
          <w:rFonts w:ascii="Segoe UI" w:hAnsi="Segoe UI" w:cs="Segoe UI"/>
        </w:rPr>
        <w:t xml:space="preserve">a v čem je dle názoru účastníka jejich výhoda (přidaná hodnota) oproti jiným možným řešením, přičemž bude </w:t>
      </w:r>
      <w:r w:rsidR="000038F1" w:rsidRPr="009B0B7F">
        <w:rPr>
          <w:rFonts w:ascii="Segoe UI" w:hAnsi="Segoe UI" w:cs="Segoe UI"/>
        </w:rPr>
        <w:t>uvedeno</w:t>
      </w:r>
      <w:r w:rsidR="004E7D36" w:rsidRPr="009B0B7F">
        <w:rPr>
          <w:rFonts w:ascii="Segoe UI" w:hAnsi="Segoe UI" w:cs="Segoe UI"/>
        </w:rPr>
        <w:t>,</w:t>
      </w:r>
      <w:r w:rsidRPr="009B0B7F">
        <w:rPr>
          <w:rFonts w:ascii="Segoe UI" w:hAnsi="Segoe UI" w:cs="Segoe UI"/>
        </w:rPr>
        <w:t xml:space="preserve"> proč byla zvolena </w:t>
      </w:r>
      <w:r w:rsidR="000038F1" w:rsidRPr="009B0B7F">
        <w:rPr>
          <w:rFonts w:ascii="Segoe UI" w:hAnsi="Segoe UI" w:cs="Segoe UI"/>
        </w:rPr>
        <w:t>tato technologie a např. nebyla zvolená jiná technologie, a to obzvláště, pokud je jiná technologie běžně používanou</w:t>
      </w:r>
      <w:r w:rsidR="00A17D45" w:rsidRPr="009B0B7F">
        <w:rPr>
          <w:rFonts w:ascii="Segoe UI" w:hAnsi="Segoe UI" w:cs="Segoe UI"/>
        </w:rPr>
        <w:t>,</w:t>
      </w:r>
    </w:p>
    <w:p w14:paraId="0AB85605" w14:textId="73A5119B" w:rsidR="00DC34F9" w:rsidRPr="009B0B7F" w:rsidRDefault="00DA202A" w:rsidP="00671D76">
      <w:pPr>
        <w:numPr>
          <w:ilvl w:val="0"/>
          <w:numId w:val="46"/>
        </w:numPr>
        <w:spacing w:before="120" w:after="120" w:line="276" w:lineRule="auto"/>
        <w:ind w:left="714" w:hanging="357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koncepce nabízí </w:t>
      </w:r>
      <w:r w:rsidR="00A17D45" w:rsidRPr="009B0B7F">
        <w:rPr>
          <w:rFonts w:ascii="Segoe UI" w:hAnsi="Segoe UI" w:cs="Segoe UI"/>
        </w:rPr>
        <w:t>vysoce kvalitní, spolehlivé</w:t>
      </w:r>
      <w:r w:rsidR="00B156B6" w:rsidRPr="009B0B7F">
        <w:rPr>
          <w:rFonts w:ascii="Segoe UI" w:hAnsi="Segoe UI" w:cs="Segoe UI"/>
        </w:rPr>
        <w:t>, maximálně standardizované</w:t>
      </w:r>
      <w:r w:rsidR="00E172F6" w:rsidRPr="009B0B7F">
        <w:rPr>
          <w:rFonts w:ascii="Segoe UI" w:hAnsi="Segoe UI" w:cs="Segoe UI"/>
        </w:rPr>
        <w:t xml:space="preserve"> (jednotné a</w:t>
      </w:r>
      <w:r w:rsidR="00E355F0">
        <w:rPr>
          <w:rFonts w:ascii="Segoe UI" w:hAnsi="Segoe UI" w:cs="Segoe UI"/>
        </w:rPr>
        <w:t> </w:t>
      </w:r>
      <w:r w:rsidR="00B156B6" w:rsidRPr="009B0B7F">
        <w:rPr>
          <w:rFonts w:ascii="Segoe UI" w:hAnsi="Segoe UI" w:cs="Segoe UI"/>
        </w:rPr>
        <w:t>integrované</w:t>
      </w:r>
      <w:r w:rsidR="00E172F6" w:rsidRPr="009B0B7F">
        <w:rPr>
          <w:rFonts w:ascii="Segoe UI" w:hAnsi="Segoe UI" w:cs="Segoe UI"/>
        </w:rPr>
        <w:t>)</w:t>
      </w:r>
      <w:r w:rsidR="00B156B6" w:rsidRPr="009B0B7F">
        <w:rPr>
          <w:rFonts w:ascii="Segoe UI" w:hAnsi="Segoe UI" w:cs="Segoe UI"/>
        </w:rPr>
        <w:t xml:space="preserve"> </w:t>
      </w:r>
      <w:r w:rsidRPr="009B0B7F">
        <w:rPr>
          <w:rFonts w:ascii="Segoe UI" w:hAnsi="Segoe UI" w:cs="Segoe UI"/>
        </w:rPr>
        <w:t xml:space="preserve">technologie a materiály </w:t>
      </w:r>
      <w:r w:rsidR="00B156B6" w:rsidRPr="009B0B7F">
        <w:rPr>
          <w:rFonts w:ascii="Segoe UI" w:hAnsi="Segoe UI" w:cs="Segoe UI"/>
        </w:rPr>
        <w:t>(např. na jedné platformě či řadě)</w:t>
      </w:r>
      <w:r w:rsidR="00A17D45" w:rsidRPr="009B0B7F">
        <w:rPr>
          <w:rFonts w:ascii="Segoe UI" w:hAnsi="Segoe UI" w:cs="Segoe UI"/>
        </w:rPr>
        <w:t xml:space="preserve"> </w:t>
      </w:r>
      <w:r w:rsidR="00E172F6" w:rsidRPr="009B0B7F">
        <w:rPr>
          <w:rFonts w:ascii="Segoe UI" w:hAnsi="Segoe UI" w:cs="Segoe UI"/>
        </w:rPr>
        <w:t xml:space="preserve">pro maximální část plnění </w:t>
      </w:r>
      <w:r w:rsidR="00A17D45" w:rsidRPr="009B0B7F">
        <w:rPr>
          <w:rFonts w:ascii="Segoe UI" w:hAnsi="Segoe UI" w:cs="Segoe UI"/>
        </w:rPr>
        <w:t>a poskytuj</w:t>
      </w:r>
      <w:r w:rsidR="002639BD" w:rsidRPr="009B0B7F">
        <w:rPr>
          <w:rFonts w:ascii="Segoe UI" w:hAnsi="Segoe UI" w:cs="Segoe UI"/>
        </w:rPr>
        <w:t>e</w:t>
      </w:r>
      <w:r w:rsidR="00A17D45" w:rsidRPr="009B0B7F">
        <w:rPr>
          <w:rFonts w:ascii="Segoe UI" w:hAnsi="Segoe UI" w:cs="Segoe UI"/>
        </w:rPr>
        <w:t xml:space="preserve"> zadavateli maximální garanci eliminace neočekávaných vad, přerušování provozu nebo jiné újmy</w:t>
      </w:r>
      <w:r w:rsidR="00DC34F9" w:rsidRPr="009B0B7F">
        <w:rPr>
          <w:rFonts w:ascii="Segoe UI" w:hAnsi="Segoe UI" w:cs="Segoe UI"/>
        </w:rPr>
        <w:t>,</w:t>
      </w:r>
    </w:p>
    <w:p w14:paraId="5CC8C320" w14:textId="77777777" w:rsidR="00B156B6" w:rsidRPr="009B0B7F" w:rsidRDefault="00DC34F9" w:rsidP="00671D76">
      <w:pPr>
        <w:numPr>
          <w:ilvl w:val="0"/>
          <w:numId w:val="46"/>
        </w:numPr>
        <w:spacing w:before="120" w:after="120" w:line="276" w:lineRule="auto"/>
        <w:ind w:left="714" w:hanging="357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lastRenderedPageBreak/>
        <w:t xml:space="preserve">koncepce obsahuje </w:t>
      </w:r>
      <w:r w:rsidR="000D1184" w:rsidRPr="009B0B7F">
        <w:rPr>
          <w:rFonts w:ascii="Segoe UI" w:hAnsi="Segoe UI" w:cs="Segoe UI"/>
        </w:rPr>
        <w:t>maximálně přesn</w:t>
      </w:r>
      <w:r w:rsidR="00797F74" w:rsidRPr="009B0B7F">
        <w:rPr>
          <w:rFonts w:ascii="Segoe UI" w:hAnsi="Segoe UI" w:cs="Segoe UI"/>
        </w:rPr>
        <w:t>é</w:t>
      </w:r>
      <w:r w:rsidR="000D1184" w:rsidRPr="009B0B7F">
        <w:rPr>
          <w:rFonts w:ascii="Segoe UI" w:hAnsi="Segoe UI" w:cs="Segoe UI"/>
        </w:rPr>
        <w:t xml:space="preserve"> postupy (procesní harmonogram) při realizaci plnění (návrhu, instalaci/montáži klíčových komponent</w:t>
      </w:r>
      <w:r w:rsidR="00E75F2B" w:rsidRPr="009B0B7F">
        <w:rPr>
          <w:rFonts w:ascii="Segoe UI" w:hAnsi="Segoe UI" w:cs="Segoe UI"/>
        </w:rPr>
        <w:t>) včetně jasné strategie postupu při realizaci projektu</w:t>
      </w:r>
      <w:r w:rsidR="00B156B6" w:rsidRPr="009B0B7F">
        <w:rPr>
          <w:rFonts w:ascii="Segoe UI" w:hAnsi="Segoe UI" w:cs="Segoe UI"/>
        </w:rPr>
        <w:t>,</w:t>
      </w:r>
    </w:p>
    <w:p w14:paraId="1DB791BE" w14:textId="1FEFFF9D" w:rsidR="003579E0" w:rsidRDefault="00613FE7" w:rsidP="00671D76">
      <w:pPr>
        <w:numPr>
          <w:ilvl w:val="0"/>
          <w:numId w:val="46"/>
        </w:numPr>
        <w:spacing w:before="120" w:after="120" w:line="276" w:lineRule="auto"/>
        <w:ind w:left="714" w:hanging="357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koncepce obsahuje řešení</w:t>
      </w:r>
      <w:r w:rsidR="00797F74" w:rsidRPr="009B0B7F">
        <w:rPr>
          <w:rFonts w:ascii="Segoe UI" w:hAnsi="Segoe UI" w:cs="Segoe UI"/>
        </w:rPr>
        <w:t xml:space="preserve"> filozofie provozu</w:t>
      </w:r>
      <w:r w:rsidRPr="009B0B7F">
        <w:rPr>
          <w:rFonts w:ascii="Segoe UI" w:hAnsi="Segoe UI" w:cs="Segoe UI"/>
        </w:rPr>
        <w:t xml:space="preserve"> s vhodným množstvím záložních řešení/redundancí</w:t>
      </w:r>
      <w:r w:rsidR="00B23B53" w:rsidRPr="009B0B7F">
        <w:rPr>
          <w:rFonts w:ascii="Segoe UI" w:hAnsi="Segoe UI" w:cs="Segoe UI"/>
        </w:rPr>
        <w:t xml:space="preserve"> a maximálním stupněm automatizace fungování klíčových komponent</w:t>
      </w:r>
      <w:r w:rsidR="00D000B0" w:rsidRPr="009B0B7F">
        <w:rPr>
          <w:rFonts w:ascii="Segoe UI" w:hAnsi="Segoe UI" w:cs="Segoe UI"/>
        </w:rPr>
        <w:t>.</w:t>
      </w:r>
    </w:p>
    <w:p w14:paraId="3E5FA5D6" w14:textId="42A767C4" w:rsidR="00771690" w:rsidRPr="00771690" w:rsidRDefault="00771690" w:rsidP="00771690">
      <w:pPr>
        <w:numPr>
          <w:ilvl w:val="0"/>
          <w:numId w:val="46"/>
        </w:numPr>
        <w:spacing w:before="120" w:after="120" w:line="276" w:lineRule="auto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z koncepce bude </w:t>
      </w:r>
      <w:r w:rsidRPr="00771690">
        <w:rPr>
          <w:rFonts w:ascii="Segoe UI" w:hAnsi="Segoe UI" w:cs="Segoe UI"/>
        </w:rPr>
        <w:t>vyplývat, že</w:t>
      </w:r>
      <w:r>
        <w:rPr>
          <w:rFonts w:ascii="Segoe UI" w:hAnsi="Segoe UI" w:cs="Segoe UI"/>
        </w:rPr>
        <w:t>:</w:t>
      </w:r>
    </w:p>
    <w:p w14:paraId="7669EB0A" w14:textId="77777777" w:rsidR="00771690" w:rsidRPr="00771690" w:rsidRDefault="00771690" w:rsidP="00993682">
      <w:pPr>
        <w:numPr>
          <w:ilvl w:val="0"/>
          <w:numId w:val="76"/>
        </w:numPr>
        <w:spacing w:before="120" w:after="120" w:line="276" w:lineRule="auto"/>
        <w:jc w:val="both"/>
        <w:rPr>
          <w:rFonts w:ascii="Segoe UI" w:hAnsi="Segoe UI" w:cs="Segoe UI"/>
        </w:rPr>
      </w:pPr>
      <w:r w:rsidRPr="00771690">
        <w:rPr>
          <w:rFonts w:ascii="Segoe UI" w:hAnsi="Segoe UI" w:cs="Segoe UI"/>
        </w:rPr>
        <w:t>vstupy a koridory do zařízení jsou navrženy tak, aby byla garantována maximální bezpečnost obsluhy a zařízení a jejich počet odpovídal požadavkům na maximální míru dostupnosti klíčových komponent zařízení za účelem jejich obsluhy a/nebo údržby (např. jednotná výšková úroveň či klíčové komponenty zařízení jsou jednoduše dostupné z úrovně komunikace pro provádění údržby) a rovněž standardům bezpečnosti a ochrany zdraví při práci,</w:t>
      </w:r>
    </w:p>
    <w:p w14:paraId="586AD8D7" w14:textId="77777777" w:rsidR="00771690" w:rsidRPr="00771690" w:rsidRDefault="00771690" w:rsidP="00993682">
      <w:pPr>
        <w:numPr>
          <w:ilvl w:val="0"/>
          <w:numId w:val="76"/>
        </w:numPr>
        <w:spacing w:before="120" w:after="120" w:line="276" w:lineRule="auto"/>
        <w:jc w:val="both"/>
        <w:rPr>
          <w:rFonts w:ascii="Segoe UI" w:hAnsi="Segoe UI" w:cs="Segoe UI"/>
        </w:rPr>
      </w:pPr>
      <w:r w:rsidRPr="00771690">
        <w:rPr>
          <w:rFonts w:ascii="Segoe UI" w:hAnsi="Segoe UI" w:cs="Segoe UI"/>
        </w:rPr>
        <w:t>vnitřní dispozice zařízení umožňuje maximální míru dostupnosti a přístupnosti jednotlivých klíčových komponent zařízení za účelem jejich obsluhy a/nebo údržby při zachování nezbytné míry bezpečnosti a ochrany zdraví při práci (jednotlivé klíčové komponenty, zejména často využívané, jsou co možná nejsnadněji přístupné pro jejich standardní obsluhu a/nebo údržbu),</w:t>
      </w:r>
    </w:p>
    <w:p w14:paraId="160D93D7" w14:textId="77777777" w:rsidR="00771690" w:rsidRPr="00771690" w:rsidRDefault="00771690" w:rsidP="00993682">
      <w:pPr>
        <w:numPr>
          <w:ilvl w:val="0"/>
          <w:numId w:val="76"/>
        </w:numPr>
        <w:spacing w:before="120" w:after="120" w:line="276" w:lineRule="auto"/>
        <w:jc w:val="both"/>
        <w:rPr>
          <w:rFonts w:ascii="Segoe UI" w:hAnsi="Segoe UI" w:cs="Segoe UI"/>
        </w:rPr>
      </w:pPr>
      <w:r w:rsidRPr="00771690">
        <w:rPr>
          <w:rFonts w:ascii="Segoe UI" w:hAnsi="Segoe UI" w:cs="Segoe UI"/>
        </w:rPr>
        <w:t>vnitřní dispozice je navržena systematicky, jednotlivá přístupová místa na sebe logicky/systematicky navazují neboli je navržena maximálně intuitivně, a to včetně únikových tras,</w:t>
      </w:r>
    </w:p>
    <w:p w14:paraId="17AEFC8E" w14:textId="64A0122D" w:rsidR="007F6881" w:rsidRPr="00993682" w:rsidRDefault="00771690" w:rsidP="00993682">
      <w:pPr>
        <w:numPr>
          <w:ilvl w:val="0"/>
          <w:numId w:val="76"/>
        </w:numPr>
        <w:spacing w:before="120" w:after="120" w:line="276" w:lineRule="auto"/>
        <w:jc w:val="both"/>
        <w:rPr>
          <w:rFonts w:ascii="Segoe UI" w:hAnsi="Segoe UI" w:cs="Segoe UI"/>
        </w:rPr>
      </w:pPr>
      <w:r w:rsidRPr="00771690">
        <w:rPr>
          <w:rFonts w:ascii="Segoe UI" w:hAnsi="Segoe UI" w:cs="Segoe UI"/>
        </w:rPr>
        <w:t xml:space="preserve">je dána maximálně jednoduchá provázanost pro obslužnost se stávajícím provozem zadavatele (např. jednotné výškové úrovně či nekolidující obslužné a manipulační trasy). </w:t>
      </w:r>
    </w:p>
    <w:p w14:paraId="265EDA53" w14:textId="77777777" w:rsidR="003579E0" w:rsidRPr="009B0B7F" w:rsidRDefault="003579E0" w:rsidP="00671D76">
      <w:pPr>
        <w:spacing w:before="24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Každ</w:t>
      </w:r>
      <w:r w:rsidR="00A24B63" w:rsidRPr="009B0B7F">
        <w:rPr>
          <w:rFonts w:ascii="Segoe UI" w:hAnsi="Segoe UI" w:cs="Segoe UI"/>
        </w:rPr>
        <w:t xml:space="preserve">á </w:t>
      </w:r>
      <w:r w:rsidRPr="009B0B7F">
        <w:rPr>
          <w:rFonts w:ascii="Segoe UI" w:hAnsi="Segoe UI" w:cs="Segoe UI"/>
        </w:rPr>
        <w:t>koncepce bude hodnocen</w:t>
      </w:r>
      <w:r w:rsidR="00A24B63" w:rsidRPr="009B0B7F">
        <w:rPr>
          <w:rFonts w:ascii="Segoe UI" w:hAnsi="Segoe UI" w:cs="Segoe UI"/>
        </w:rPr>
        <w:t>a</w:t>
      </w:r>
      <w:r w:rsidRPr="009B0B7F">
        <w:rPr>
          <w:rFonts w:ascii="Segoe UI" w:hAnsi="Segoe UI" w:cs="Segoe UI"/>
        </w:rPr>
        <w:t xml:space="preserve"> dle následující bodové stupnice</w:t>
      </w:r>
      <w:r w:rsidR="00B156B6" w:rsidRPr="009B0B7F">
        <w:rPr>
          <w:rFonts w:ascii="Segoe UI" w:hAnsi="Segoe UI" w:cs="Segoe UI"/>
        </w:rPr>
        <w:t xml:space="preserve"> (</w:t>
      </w:r>
      <w:r w:rsidR="00B156B6" w:rsidRPr="009B0B7F">
        <w:rPr>
          <w:rFonts w:ascii="Segoe UI" w:hAnsi="Segoe UI" w:cs="Segoe UI"/>
          <w:b/>
          <w:bCs/>
          <w:i/>
          <w:iCs/>
        </w:rPr>
        <w:t>tabulka č. 1</w:t>
      </w:r>
      <w:r w:rsidR="00B156B6" w:rsidRPr="009B0B7F">
        <w:rPr>
          <w:rFonts w:ascii="Segoe UI" w:hAnsi="Segoe UI" w:cs="Segoe UI"/>
        </w:rPr>
        <w:t>)</w:t>
      </w:r>
      <w:r w:rsidRPr="009B0B7F">
        <w:rPr>
          <w:rFonts w:ascii="Segoe UI" w:hAnsi="Segoe UI" w:cs="Segoe UI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3579E0" w:rsidRPr="009B0B7F" w14:paraId="562FA142" w14:textId="77777777" w:rsidTr="003C3B4E">
        <w:tc>
          <w:tcPr>
            <w:tcW w:w="4531" w:type="dxa"/>
            <w:shd w:val="clear" w:color="auto" w:fill="auto"/>
            <w:vAlign w:val="center"/>
          </w:tcPr>
          <w:p w14:paraId="1FEA73C0" w14:textId="77777777" w:rsidR="003579E0" w:rsidRPr="009B0B7F" w:rsidRDefault="003579E0" w:rsidP="00E460BC">
            <w:pPr>
              <w:spacing w:line="276" w:lineRule="auto"/>
              <w:jc w:val="center"/>
              <w:rPr>
                <w:rFonts w:ascii="Segoe UI" w:hAnsi="Segoe UI" w:cs="Segoe UI"/>
                <w:b/>
                <w:bCs/>
              </w:rPr>
            </w:pPr>
            <w:r w:rsidRPr="009B0B7F">
              <w:rPr>
                <w:rFonts w:ascii="Segoe UI" w:hAnsi="Segoe UI" w:cs="Segoe UI"/>
                <w:b/>
                <w:bCs/>
              </w:rPr>
              <w:t>Slovní hodnocení</w:t>
            </w:r>
          </w:p>
          <w:p w14:paraId="00675F2D" w14:textId="77777777" w:rsidR="003579E0" w:rsidRPr="009B0B7F" w:rsidRDefault="003579E0" w:rsidP="00E460BC">
            <w:pPr>
              <w:spacing w:line="276" w:lineRule="auto"/>
              <w:jc w:val="center"/>
              <w:rPr>
                <w:rFonts w:ascii="Segoe UI" w:hAnsi="Segoe UI" w:cs="Segoe UI"/>
              </w:rPr>
            </w:pPr>
            <w:r w:rsidRPr="009B0B7F">
              <w:rPr>
                <w:rFonts w:ascii="Segoe UI" w:hAnsi="Segoe UI" w:cs="Segoe UI"/>
              </w:rPr>
              <w:t>(mír</w:t>
            </w:r>
            <w:r w:rsidR="00A24B63" w:rsidRPr="009B0B7F">
              <w:rPr>
                <w:rFonts w:ascii="Segoe UI" w:hAnsi="Segoe UI" w:cs="Segoe UI"/>
              </w:rPr>
              <w:t>a</w:t>
            </w:r>
            <w:r w:rsidRPr="009B0B7F">
              <w:rPr>
                <w:rFonts w:ascii="Segoe UI" w:hAnsi="Segoe UI" w:cs="Segoe UI"/>
              </w:rPr>
              <w:t xml:space="preserve">, jakou koncepce povede k naplnění </w:t>
            </w:r>
            <w:r w:rsidR="00A24B63" w:rsidRPr="009B0B7F">
              <w:rPr>
                <w:rFonts w:ascii="Segoe UI" w:hAnsi="Segoe UI" w:cs="Segoe UI"/>
              </w:rPr>
              <w:t>parametr</w:t>
            </w:r>
            <w:r w:rsidR="00DC7F9D" w:rsidRPr="009B0B7F">
              <w:rPr>
                <w:rFonts w:ascii="Segoe UI" w:hAnsi="Segoe UI" w:cs="Segoe UI"/>
              </w:rPr>
              <w:t>ů</w:t>
            </w:r>
            <w:r w:rsidR="00A24B63" w:rsidRPr="009B0B7F">
              <w:rPr>
                <w:rFonts w:ascii="Segoe UI" w:hAnsi="Segoe UI" w:cs="Segoe UI"/>
              </w:rPr>
              <w:t xml:space="preserve"> </w:t>
            </w:r>
            <w:r w:rsidR="003B77DD" w:rsidRPr="009B0B7F">
              <w:rPr>
                <w:rFonts w:ascii="Segoe UI" w:hAnsi="Segoe UI" w:cs="Segoe UI"/>
              </w:rPr>
              <w:t xml:space="preserve">a preferencí </w:t>
            </w:r>
            <w:r w:rsidR="00A24B63" w:rsidRPr="009B0B7F">
              <w:rPr>
                <w:rFonts w:ascii="Segoe UI" w:hAnsi="Segoe UI" w:cs="Segoe UI"/>
              </w:rPr>
              <w:t>uveden</w:t>
            </w:r>
            <w:r w:rsidR="00DC7F9D" w:rsidRPr="009B0B7F">
              <w:rPr>
                <w:rFonts w:ascii="Segoe UI" w:hAnsi="Segoe UI" w:cs="Segoe UI"/>
              </w:rPr>
              <w:t>ých</w:t>
            </w:r>
            <w:r w:rsidR="00A24B63" w:rsidRPr="009B0B7F">
              <w:rPr>
                <w:rFonts w:ascii="Segoe UI" w:hAnsi="Segoe UI" w:cs="Segoe UI"/>
              </w:rPr>
              <w:t xml:space="preserve"> výše</w:t>
            </w:r>
            <w:r w:rsidRPr="009B0B7F">
              <w:rPr>
                <w:rFonts w:ascii="Segoe UI" w:hAnsi="Segoe UI" w:cs="Segoe UI"/>
              </w:rPr>
              <w:t>)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18BAED55" w14:textId="77777777" w:rsidR="003579E0" w:rsidRPr="009B0B7F" w:rsidRDefault="003579E0" w:rsidP="0022755C">
            <w:pPr>
              <w:spacing w:line="276" w:lineRule="auto"/>
              <w:jc w:val="center"/>
              <w:rPr>
                <w:rFonts w:ascii="Segoe UI" w:hAnsi="Segoe UI" w:cs="Segoe UI"/>
                <w:b/>
                <w:bCs/>
              </w:rPr>
            </w:pPr>
            <w:r w:rsidRPr="009B0B7F">
              <w:rPr>
                <w:rFonts w:ascii="Segoe UI" w:hAnsi="Segoe UI" w:cs="Segoe UI"/>
                <w:b/>
                <w:bCs/>
              </w:rPr>
              <w:t>Body</w:t>
            </w:r>
          </w:p>
        </w:tc>
      </w:tr>
      <w:tr w:rsidR="003579E0" w:rsidRPr="009B0B7F" w14:paraId="57C17BA3" w14:textId="77777777" w:rsidTr="00332AEA">
        <w:tc>
          <w:tcPr>
            <w:tcW w:w="4531" w:type="dxa"/>
            <w:shd w:val="clear" w:color="auto" w:fill="auto"/>
            <w:vAlign w:val="center"/>
          </w:tcPr>
          <w:p w14:paraId="7C4A3ED7" w14:textId="77E9418A" w:rsidR="003579E0" w:rsidRPr="009B0B7F" w:rsidRDefault="003579E0" w:rsidP="00671D76">
            <w:pPr>
              <w:spacing w:line="276" w:lineRule="auto"/>
              <w:jc w:val="both"/>
              <w:rPr>
                <w:rFonts w:ascii="Segoe UI" w:hAnsi="Segoe UI" w:cs="Segoe UI"/>
              </w:rPr>
            </w:pPr>
            <w:r w:rsidRPr="009B0B7F">
              <w:rPr>
                <w:rFonts w:ascii="Segoe UI" w:hAnsi="Segoe UI" w:cs="Segoe UI"/>
                <w:b/>
                <w:bCs/>
                <w:i/>
                <w:iCs/>
              </w:rPr>
              <w:t>odpovídá maximálně</w:t>
            </w:r>
            <w:r w:rsidR="00A24B63" w:rsidRPr="009B0B7F">
              <w:rPr>
                <w:rFonts w:ascii="Segoe UI" w:hAnsi="Segoe UI" w:cs="Segoe UI"/>
              </w:rPr>
              <w:t xml:space="preserve"> </w:t>
            </w:r>
            <w:r w:rsidR="002951DB" w:rsidRPr="009B0B7F">
              <w:rPr>
                <w:rFonts w:ascii="Segoe UI" w:hAnsi="Segoe UI" w:cs="Segoe UI"/>
              </w:rPr>
              <w:t xml:space="preserve">- </w:t>
            </w:r>
            <w:r w:rsidR="00A24B63" w:rsidRPr="009B0B7F">
              <w:rPr>
                <w:rFonts w:ascii="Segoe UI" w:hAnsi="Segoe UI" w:cs="Segoe UI"/>
              </w:rPr>
              <w:t>koncepce je komplexní, jasně definovaná v požadované podrobnosti a</w:t>
            </w:r>
            <w:r w:rsidR="00AE6D66" w:rsidRPr="009B0B7F">
              <w:rPr>
                <w:rFonts w:ascii="Segoe UI" w:hAnsi="Segoe UI" w:cs="Segoe UI"/>
              </w:rPr>
              <w:t xml:space="preserve"> maximálně</w:t>
            </w:r>
            <w:r w:rsidR="00A24B63" w:rsidRPr="009B0B7F">
              <w:rPr>
                <w:rFonts w:ascii="Segoe UI" w:hAnsi="Segoe UI" w:cs="Segoe UI"/>
              </w:rPr>
              <w:t xml:space="preserve"> zohledňuje specifické potřeby a požadavky zadavatele, obsahuje nabídku spolehlivých </w:t>
            </w:r>
            <w:r w:rsidR="00B156B6" w:rsidRPr="009B0B7F">
              <w:rPr>
                <w:rFonts w:ascii="Segoe UI" w:hAnsi="Segoe UI" w:cs="Segoe UI"/>
              </w:rPr>
              <w:t>st</w:t>
            </w:r>
            <w:r w:rsidR="00F655F9" w:rsidRPr="009B0B7F">
              <w:rPr>
                <w:rFonts w:ascii="Segoe UI" w:hAnsi="Segoe UI" w:cs="Segoe UI"/>
              </w:rPr>
              <w:t>a</w:t>
            </w:r>
            <w:r w:rsidR="00B156B6" w:rsidRPr="009B0B7F">
              <w:rPr>
                <w:rFonts w:ascii="Segoe UI" w:hAnsi="Segoe UI" w:cs="Segoe UI"/>
              </w:rPr>
              <w:t xml:space="preserve">ndardizovaných </w:t>
            </w:r>
            <w:r w:rsidR="00A24B63" w:rsidRPr="009B0B7F">
              <w:rPr>
                <w:rFonts w:ascii="Segoe UI" w:hAnsi="Segoe UI" w:cs="Segoe UI"/>
              </w:rPr>
              <w:t>technologií</w:t>
            </w:r>
            <w:r w:rsidR="00B156B6" w:rsidRPr="009B0B7F">
              <w:rPr>
                <w:rFonts w:ascii="Segoe UI" w:hAnsi="Segoe UI" w:cs="Segoe UI"/>
              </w:rPr>
              <w:t>/materiálů</w:t>
            </w:r>
            <w:r w:rsidR="00A24B63" w:rsidRPr="009B0B7F">
              <w:rPr>
                <w:rFonts w:ascii="Segoe UI" w:hAnsi="Segoe UI" w:cs="Segoe UI"/>
              </w:rPr>
              <w:t xml:space="preserve"> v maximálním rozsahu, u nichž jsou uvedeny jejich výhody oproti jiným řešením</w:t>
            </w:r>
            <w:r w:rsidR="00D61F26" w:rsidRPr="009B0B7F">
              <w:rPr>
                <w:rFonts w:ascii="Segoe UI" w:hAnsi="Segoe UI" w:cs="Segoe UI"/>
              </w:rPr>
              <w:t xml:space="preserve">, nabízené řešení je </w:t>
            </w:r>
            <w:r w:rsidR="00D000B0" w:rsidRPr="009B0B7F">
              <w:rPr>
                <w:rFonts w:ascii="Segoe UI" w:hAnsi="Segoe UI" w:cs="Segoe UI"/>
              </w:rPr>
              <w:t xml:space="preserve">vysoce </w:t>
            </w:r>
            <w:r w:rsidR="00D61F26" w:rsidRPr="009B0B7F">
              <w:rPr>
                <w:rFonts w:ascii="Segoe UI" w:hAnsi="Segoe UI" w:cs="Segoe UI"/>
              </w:rPr>
              <w:t>komplexní a robustní,</w:t>
            </w:r>
            <w:r w:rsidR="00A24B63" w:rsidRPr="009B0B7F">
              <w:rPr>
                <w:rFonts w:ascii="Segoe UI" w:hAnsi="Segoe UI" w:cs="Segoe UI"/>
              </w:rPr>
              <w:t xml:space="preserve"> </w:t>
            </w:r>
            <w:r w:rsidR="000D1184" w:rsidRPr="009B0B7F">
              <w:rPr>
                <w:rFonts w:ascii="Segoe UI" w:hAnsi="Segoe UI" w:cs="Segoe UI"/>
              </w:rPr>
              <w:t xml:space="preserve">jsou </w:t>
            </w:r>
            <w:r w:rsidR="000D1184" w:rsidRPr="009B0B7F">
              <w:rPr>
                <w:rFonts w:ascii="Segoe UI" w:hAnsi="Segoe UI" w:cs="Segoe UI"/>
              </w:rPr>
              <w:lastRenderedPageBreak/>
              <w:t>jasně dané vhodné procesní postupy realizace plnění</w:t>
            </w:r>
            <w:r w:rsidR="00B156B6" w:rsidRPr="009B0B7F">
              <w:rPr>
                <w:rFonts w:ascii="Segoe UI" w:hAnsi="Segoe UI" w:cs="Segoe UI"/>
              </w:rPr>
              <w:t xml:space="preserve">, </w:t>
            </w:r>
            <w:r w:rsidR="003174C5" w:rsidRPr="009B0B7F">
              <w:rPr>
                <w:rFonts w:ascii="Segoe UI" w:hAnsi="Segoe UI" w:cs="Segoe UI"/>
              </w:rPr>
              <w:t xml:space="preserve">koncepce obsahuje </w:t>
            </w:r>
            <w:r w:rsidR="00D000B0" w:rsidRPr="009B0B7F">
              <w:rPr>
                <w:rFonts w:ascii="Segoe UI" w:hAnsi="Segoe UI" w:cs="Segoe UI"/>
              </w:rPr>
              <w:t xml:space="preserve">značně </w:t>
            </w:r>
            <w:r w:rsidR="003174C5" w:rsidRPr="009B0B7F">
              <w:rPr>
                <w:rFonts w:ascii="Segoe UI" w:hAnsi="Segoe UI" w:cs="Segoe UI"/>
              </w:rPr>
              <w:t xml:space="preserve">vysoký stupeň automatizace a redundancí řešení, </w:t>
            </w:r>
            <w:r w:rsidR="00B156B6" w:rsidRPr="009B0B7F">
              <w:rPr>
                <w:rFonts w:ascii="Segoe UI" w:hAnsi="Segoe UI" w:cs="Segoe UI"/>
              </w:rPr>
              <w:t xml:space="preserve">jakož i </w:t>
            </w:r>
            <w:r w:rsidR="003C3077" w:rsidRPr="009B0B7F">
              <w:rPr>
                <w:rFonts w:ascii="Segoe UI" w:hAnsi="Segoe UI" w:cs="Segoe UI"/>
              </w:rPr>
              <w:t xml:space="preserve">jasné vymezení rizik, která při využití klíčových </w:t>
            </w:r>
            <w:r w:rsidR="00B156B6" w:rsidRPr="009B0B7F">
              <w:rPr>
                <w:rFonts w:ascii="Segoe UI" w:hAnsi="Segoe UI" w:cs="Segoe UI"/>
              </w:rPr>
              <w:t>komponent</w:t>
            </w:r>
            <w:r w:rsidR="003C3077" w:rsidRPr="009B0B7F">
              <w:rPr>
                <w:rFonts w:ascii="Segoe UI" w:hAnsi="Segoe UI" w:cs="Segoe UI"/>
              </w:rPr>
              <w:t xml:space="preserve"> nabízených účastníkem </w:t>
            </w:r>
            <w:r w:rsidR="00B156B6" w:rsidRPr="009B0B7F">
              <w:rPr>
                <w:rFonts w:ascii="Segoe UI" w:hAnsi="Segoe UI" w:cs="Segoe UI"/>
              </w:rPr>
              <w:t>mohou být eliminován</w:t>
            </w:r>
            <w:r w:rsidR="003C3077" w:rsidRPr="009B0B7F">
              <w:rPr>
                <w:rFonts w:ascii="Segoe UI" w:hAnsi="Segoe UI" w:cs="Segoe UI"/>
              </w:rPr>
              <w:t>a</w:t>
            </w:r>
            <w:r w:rsidR="007451C5">
              <w:rPr>
                <w:rFonts w:ascii="Segoe UI" w:hAnsi="Segoe UI" w:cs="Segoe UI"/>
              </w:rPr>
              <w:t>, koncepce g</w:t>
            </w:r>
            <w:r w:rsidR="007451C5" w:rsidRPr="009B0B7F">
              <w:rPr>
                <w:rFonts w:ascii="Segoe UI" w:hAnsi="Segoe UI" w:cs="Segoe UI"/>
              </w:rPr>
              <w:t>arantuj</w:t>
            </w:r>
            <w:r w:rsidR="007451C5">
              <w:rPr>
                <w:rFonts w:ascii="Segoe UI" w:hAnsi="Segoe UI" w:cs="Segoe UI"/>
              </w:rPr>
              <w:t>e</w:t>
            </w:r>
            <w:r w:rsidR="007451C5" w:rsidRPr="009B0B7F">
              <w:rPr>
                <w:rFonts w:ascii="Segoe UI" w:hAnsi="Segoe UI" w:cs="Segoe UI"/>
              </w:rPr>
              <w:t xml:space="preserve"> maximální míru bezpečnosti a ochrany zdraví při práci a</w:t>
            </w:r>
            <w:r w:rsidR="007451C5">
              <w:rPr>
                <w:rFonts w:ascii="Segoe UI" w:hAnsi="Segoe UI" w:cs="Segoe UI"/>
              </w:rPr>
              <w:t> </w:t>
            </w:r>
            <w:r w:rsidR="007451C5" w:rsidRPr="009B0B7F">
              <w:rPr>
                <w:rFonts w:ascii="Segoe UI" w:hAnsi="Segoe UI" w:cs="Segoe UI"/>
              </w:rPr>
              <w:t>vhodný přístup k jednotlivým klíčovým komponentám, vnitřní dispozice rovněž umožňuje maximálně bezpečný a co možná nejjednodušší přístup ke klíčovým komponentám zařízení za účelem jejich snadné obsluhy či údržby; vnitřní dispozice je intuitivní a systematická s velmi vhodným řešením únikovým tras; navržené řešení umožňuje velmi snadnou obslužnost zařízení, a to i ve vazbě na stávající provoz zadavatele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759B6AA" w14:textId="77777777" w:rsidR="003579E0" w:rsidRPr="009B0B7F" w:rsidRDefault="00E75F2B" w:rsidP="00356446">
            <w:pPr>
              <w:spacing w:line="276" w:lineRule="auto"/>
              <w:jc w:val="center"/>
              <w:rPr>
                <w:rFonts w:ascii="Segoe UI" w:hAnsi="Segoe UI" w:cs="Segoe UI"/>
              </w:rPr>
            </w:pPr>
            <w:r w:rsidRPr="009B0B7F">
              <w:rPr>
                <w:rFonts w:ascii="Segoe UI" w:hAnsi="Segoe UI" w:cs="Segoe UI"/>
              </w:rPr>
              <w:lastRenderedPageBreak/>
              <w:t>100</w:t>
            </w:r>
          </w:p>
        </w:tc>
      </w:tr>
      <w:tr w:rsidR="003579E0" w:rsidRPr="009B0B7F" w14:paraId="34C0F6C3" w14:textId="77777777" w:rsidTr="00332AEA">
        <w:tc>
          <w:tcPr>
            <w:tcW w:w="4531" w:type="dxa"/>
            <w:shd w:val="clear" w:color="auto" w:fill="auto"/>
            <w:vAlign w:val="center"/>
          </w:tcPr>
          <w:p w14:paraId="34B0FAED" w14:textId="7C690ACE" w:rsidR="003579E0" w:rsidRPr="009B0B7F" w:rsidRDefault="003579E0" w:rsidP="00671D76">
            <w:pPr>
              <w:spacing w:line="276" w:lineRule="auto"/>
              <w:jc w:val="both"/>
              <w:rPr>
                <w:rFonts w:ascii="Segoe UI" w:hAnsi="Segoe UI" w:cs="Segoe UI"/>
              </w:rPr>
            </w:pPr>
            <w:r w:rsidRPr="009B0B7F">
              <w:rPr>
                <w:rFonts w:ascii="Segoe UI" w:hAnsi="Segoe UI" w:cs="Segoe UI"/>
                <w:b/>
                <w:bCs/>
                <w:i/>
                <w:iCs/>
              </w:rPr>
              <w:t xml:space="preserve">odpovídá </w:t>
            </w:r>
            <w:r w:rsidR="00F774AD" w:rsidRPr="009B0B7F">
              <w:rPr>
                <w:rFonts w:ascii="Segoe UI" w:hAnsi="Segoe UI" w:cs="Segoe UI"/>
                <w:b/>
                <w:bCs/>
                <w:i/>
                <w:iCs/>
              </w:rPr>
              <w:t>nadstandardně</w:t>
            </w:r>
            <w:r w:rsidR="002951DB" w:rsidRPr="009B0B7F">
              <w:rPr>
                <w:rFonts w:ascii="Segoe UI" w:hAnsi="Segoe UI" w:cs="Segoe UI"/>
              </w:rPr>
              <w:t xml:space="preserve"> - koncepce je komplexní a </w:t>
            </w:r>
            <w:r w:rsidR="00F774AD" w:rsidRPr="009B0B7F">
              <w:rPr>
                <w:rFonts w:ascii="Segoe UI" w:hAnsi="Segoe UI" w:cs="Segoe UI"/>
              </w:rPr>
              <w:t xml:space="preserve">nadstandardně </w:t>
            </w:r>
            <w:r w:rsidR="002951DB" w:rsidRPr="009B0B7F">
              <w:rPr>
                <w:rFonts w:ascii="Segoe UI" w:hAnsi="Segoe UI" w:cs="Segoe UI"/>
              </w:rPr>
              <w:t>definovaná, ve vysoké míře zohledňuje specifické potřeby a</w:t>
            </w:r>
            <w:r w:rsidR="00EB6F32">
              <w:rPr>
                <w:rFonts w:ascii="Segoe UI" w:hAnsi="Segoe UI" w:cs="Segoe UI"/>
              </w:rPr>
              <w:t> </w:t>
            </w:r>
            <w:r w:rsidR="002951DB" w:rsidRPr="009B0B7F">
              <w:rPr>
                <w:rFonts w:ascii="Segoe UI" w:hAnsi="Segoe UI" w:cs="Segoe UI"/>
              </w:rPr>
              <w:t xml:space="preserve">požadavky zadavatele, obsahuje nabídku spolehlivých </w:t>
            </w:r>
            <w:r w:rsidR="00B156B6" w:rsidRPr="009B0B7F">
              <w:rPr>
                <w:rFonts w:ascii="Segoe UI" w:hAnsi="Segoe UI" w:cs="Segoe UI"/>
              </w:rPr>
              <w:t>standardizovaných</w:t>
            </w:r>
            <w:r w:rsidR="00544DF3" w:rsidRPr="009B0B7F">
              <w:rPr>
                <w:rFonts w:ascii="Segoe UI" w:hAnsi="Segoe UI" w:cs="Segoe UI"/>
              </w:rPr>
              <w:t xml:space="preserve"> </w:t>
            </w:r>
            <w:r w:rsidR="002951DB" w:rsidRPr="009B0B7F">
              <w:rPr>
                <w:rFonts w:ascii="Segoe UI" w:hAnsi="Segoe UI" w:cs="Segoe UI"/>
              </w:rPr>
              <w:t>technologií</w:t>
            </w:r>
            <w:r w:rsidR="00B156B6" w:rsidRPr="009B0B7F">
              <w:rPr>
                <w:rFonts w:ascii="Segoe UI" w:hAnsi="Segoe UI" w:cs="Segoe UI"/>
              </w:rPr>
              <w:t>/materiálů</w:t>
            </w:r>
            <w:r w:rsidR="002951DB" w:rsidRPr="009B0B7F">
              <w:rPr>
                <w:rFonts w:ascii="Segoe UI" w:hAnsi="Segoe UI" w:cs="Segoe UI"/>
              </w:rPr>
              <w:t xml:space="preserve"> v</w:t>
            </w:r>
            <w:r w:rsidR="005F6244" w:rsidRPr="009B0B7F">
              <w:rPr>
                <w:rFonts w:ascii="Segoe UI" w:hAnsi="Segoe UI" w:cs="Segoe UI"/>
              </w:rPr>
              <w:t>e</w:t>
            </w:r>
            <w:r w:rsidR="002951DB" w:rsidRPr="009B0B7F">
              <w:rPr>
                <w:rFonts w:ascii="Segoe UI" w:hAnsi="Segoe UI" w:cs="Segoe UI"/>
              </w:rPr>
              <w:t> </w:t>
            </w:r>
            <w:r w:rsidR="005F6244" w:rsidRPr="009B0B7F">
              <w:rPr>
                <w:rFonts w:ascii="Segoe UI" w:hAnsi="Segoe UI" w:cs="Segoe UI"/>
              </w:rPr>
              <w:t>vysokém</w:t>
            </w:r>
            <w:r w:rsidR="002951DB" w:rsidRPr="009B0B7F">
              <w:rPr>
                <w:rFonts w:ascii="Segoe UI" w:hAnsi="Segoe UI" w:cs="Segoe UI"/>
              </w:rPr>
              <w:t xml:space="preserve"> rozsahu, u</w:t>
            </w:r>
            <w:r w:rsidR="00EB6F32">
              <w:rPr>
                <w:rFonts w:ascii="Segoe UI" w:hAnsi="Segoe UI" w:cs="Segoe UI"/>
              </w:rPr>
              <w:t> </w:t>
            </w:r>
            <w:r w:rsidR="002951DB" w:rsidRPr="009B0B7F">
              <w:rPr>
                <w:rFonts w:ascii="Segoe UI" w:hAnsi="Segoe UI" w:cs="Segoe UI"/>
              </w:rPr>
              <w:t>nichž jsou uvedeny jejich výhody oproti jiným řešením</w:t>
            </w:r>
            <w:r w:rsidR="00D61F26" w:rsidRPr="009B0B7F">
              <w:rPr>
                <w:rFonts w:ascii="Segoe UI" w:hAnsi="Segoe UI" w:cs="Segoe UI"/>
              </w:rPr>
              <w:t xml:space="preserve">, nabízené řešení je </w:t>
            </w:r>
            <w:r w:rsidR="00D000B0" w:rsidRPr="009B0B7F">
              <w:rPr>
                <w:rFonts w:ascii="Segoe UI" w:hAnsi="Segoe UI" w:cs="Segoe UI"/>
              </w:rPr>
              <w:t>v</w:t>
            </w:r>
            <w:r w:rsidR="005F6244" w:rsidRPr="009B0B7F">
              <w:rPr>
                <w:rFonts w:ascii="Segoe UI" w:hAnsi="Segoe UI" w:cs="Segoe UI"/>
              </w:rPr>
              <w:t>ysoce</w:t>
            </w:r>
            <w:r w:rsidR="00D000B0" w:rsidRPr="009B0B7F">
              <w:rPr>
                <w:rFonts w:ascii="Segoe UI" w:hAnsi="Segoe UI" w:cs="Segoe UI"/>
              </w:rPr>
              <w:t xml:space="preserve"> </w:t>
            </w:r>
            <w:r w:rsidR="00D61F26" w:rsidRPr="009B0B7F">
              <w:rPr>
                <w:rFonts w:ascii="Segoe UI" w:hAnsi="Segoe UI" w:cs="Segoe UI"/>
              </w:rPr>
              <w:t>komplexní a robustní,</w:t>
            </w:r>
            <w:r w:rsidR="000D1184" w:rsidRPr="009B0B7F">
              <w:rPr>
                <w:rFonts w:ascii="Segoe UI" w:hAnsi="Segoe UI" w:cs="Segoe UI"/>
              </w:rPr>
              <w:t xml:space="preserve"> </w:t>
            </w:r>
            <w:r w:rsidR="00D000B0" w:rsidRPr="009B0B7F">
              <w:rPr>
                <w:rFonts w:ascii="Segoe UI" w:hAnsi="Segoe UI" w:cs="Segoe UI"/>
              </w:rPr>
              <w:t>koncepce obsahuje vysoký stupeň automatizace a redundancí řešení, jakož i jasné vymezení rizik, která při využití klíčových komponent nabízených účastníkem mohou být eliminována</w:t>
            </w:r>
            <w:r w:rsidR="007451C5">
              <w:rPr>
                <w:rFonts w:ascii="Segoe UI" w:hAnsi="Segoe UI" w:cs="Segoe UI"/>
              </w:rPr>
              <w:t xml:space="preserve">, koncepce </w:t>
            </w:r>
            <w:r w:rsidR="007451C5" w:rsidRPr="009B0B7F">
              <w:rPr>
                <w:rFonts w:ascii="Segoe UI" w:hAnsi="Segoe UI" w:cs="Segoe UI"/>
              </w:rPr>
              <w:t>garantuj</w:t>
            </w:r>
            <w:r w:rsidR="007451C5">
              <w:rPr>
                <w:rFonts w:ascii="Segoe UI" w:hAnsi="Segoe UI" w:cs="Segoe UI"/>
              </w:rPr>
              <w:t>e</w:t>
            </w:r>
            <w:r w:rsidR="007451C5" w:rsidRPr="009B0B7F">
              <w:rPr>
                <w:rFonts w:ascii="Segoe UI" w:hAnsi="Segoe UI" w:cs="Segoe UI"/>
              </w:rPr>
              <w:t xml:space="preserve"> velmi vysokou míru bezpečnosti a</w:t>
            </w:r>
            <w:r w:rsidR="007451C5">
              <w:rPr>
                <w:rFonts w:ascii="Segoe UI" w:hAnsi="Segoe UI" w:cs="Segoe UI"/>
              </w:rPr>
              <w:t> </w:t>
            </w:r>
            <w:r w:rsidR="007451C5" w:rsidRPr="009B0B7F">
              <w:rPr>
                <w:rFonts w:ascii="Segoe UI" w:hAnsi="Segoe UI" w:cs="Segoe UI"/>
              </w:rPr>
              <w:t xml:space="preserve">ochrany zdraví při práci a vhodný přístup k jednotlivým klíčovým komponentám, vnitřní dispozice rovněž umožňuje bezpečný a jednoduchý přístup ke klíčovým komponentám zařízení za účelem jejich snadné obsluhy či údržby; vnitřní dispozice je systematická s vhodným řešením únikovým tras; navržené řešení umožňuje velmi snadnou obslužnost </w:t>
            </w:r>
            <w:r w:rsidR="007451C5" w:rsidRPr="009B0B7F">
              <w:rPr>
                <w:rFonts w:ascii="Segoe UI" w:hAnsi="Segoe UI" w:cs="Segoe UI"/>
              </w:rPr>
              <w:lastRenderedPageBreak/>
              <w:t>zařízení, a to i ve vazbě na stávající provoz zadavatele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0497205B" w14:textId="77777777" w:rsidR="003579E0" w:rsidRPr="009B0B7F" w:rsidRDefault="00D91910" w:rsidP="00356446">
            <w:pPr>
              <w:spacing w:line="276" w:lineRule="auto"/>
              <w:jc w:val="center"/>
              <w:rPr>
                <w:rFonts w:ascii="Segoe UI" w:hAnsi="Segoe UI" w:cs="Segoe UI"/>
              </w:rPr>
            </w:pPr>
            <w:r w:rsidRPr="009B0B7F">
              <w:rPr>
                <w:rFonts w:ascii="Segoe UI" w:hAnsi="Segoe UI" w:cs="Segoe UI"/>
              </w:rPr>
              <w:lastRenderedPageBreak/>
              <w:t>90</w:t>
            </w:r>
          </w:p>
        </w:tc>
      </w:tr>
      <w:tr w:rsidR="005F6244" w:rsidRPr="009B0B7F" w14:paraId="569139A7" w14:textId="77777777" w:rsidTr="00332AEA">
        <w:tc>
          <w:tcPr>
            <w:tcW w:w="4531" w:type="dxa"/>
            <w:shd w:val="clear" w:color="auto" w:fill="auto"/>
            <w:vAlign w:val="center"/>
          </w:tcPr>
          <w:p w14:paraId="69C7570D" w14:textId="41E48CE9" w:rsidR="005F6244" w:rsidRPr="009B0B7F" w:rsidRDefault="005F6244" w:rsidP="00671D76">
            <w:pPr>
              <w:spacing w:line="276" w:lineRule="auto"/>
              <w:jc w:val="both"/>
              <w:rPr>
                <w:rFonts w:ascii="Segoe UI" w:hAnsi="Segoe UI" w:cs="Segoe UI"/>
                <w:b/>
                <w:bCs/>
                <w:i/>
                <w:iCs/>
              </w:rPr>
            </w:pPr>
            <w:r w:rsidRPr="009B0B7F">
              <w:rPr>
                <w:rFonts w:ascii="Segoe UI" w:hAnsi="Segoe UI" w:cs="Segoe UI"/>
                <w:b/>
                <w:bCs/>
                <w:i/>
                <w:iCs/>
              </w:rPr>
              <w:t xml:space="preserve">odpovídá </w:t>
            </w:r>
            <w:r w:rsidR="00F774AD" w:rsidRPr="009B0B7F">
              <w:rPr>
                <w:rFonts w:ascii="Segoe UI" w:hAnsi="Segoe UI" w:cs="Segoe UI"/>
                <w:b/>
                <w:bCs/>
                <w:i/>
                <w:iCs/>
              </w:rPr>
              <w:t xml:space="preserve">velmi </w:t>
            </w:r>
            <w:r w:rsidRPr="009B0B7F">
              <w:rPr>
                <w:rFonts w:ascii="Segoe UI" w:hAnsi="Segoe UI" w:cs="Segoe UI"/>
                <w:b/>
                <w:bCs/>
                <w:i/>
                <w:iCs/>
              </w:rPr>
              <w:t>dobře</w:t>
            </w:r>
            <w:r w:rsidRPr="009B0B7F">
              <w:rPr>
                <w:rFonts w:ascii="Segoe UI" w:hAnsi="Segoe UI" w:cs="Segoe UI"/>
              </w:rPr>
              <w:t xml:space="preserve"> - koncepce je komplexní a </w:t>
            </w:r>
            <w:r w:rsidR="00F774AD" w:rsidRPr="009B0B7F">
              <w:rPr>
                <w:rFonts w:ascii="Segoe UI" w:hAnsi="Segoe UI" w:cs="Segoe UI"/>
              </w:rPr>
              <w:t xml:space="preserve">velmi </w:t>
            </w:r>
            <w:r w:rsidRPr="009B0B7F">
              <w:rPr>
                <w:rFonts w:ascii="Segoe UI" w:hAnsi="Segoe UI" w:cs="Segoe UI"/>
              </w:rPr>
              <w:t>dobře definovaná, v</w:t>
            </w:r>
            <w:r w:rsidR="00EB6F32">
              <w:rPr>
                <w:rFonts w:ascii="Segoe UI" w:hAnsi="Segoe UI" w:cs="Segoe UI"/>
              </w:rPr>
              <w:t> </w:t>
            </w:r>
            <w:r w:rsidRPr="009B0B7F">
              <w:rPr>
                <w:rFonts w:ascii="Segoe UI" w:hAnsi="Segoe UI" w:cs="Segoe UI"/>
              </w:rPr>
              <w:t>dostatečné míře zohledňuje specifické potřeby a požadavky zadavatele, obsahuje nabídku spolehlivých standardizovaných</w:t>
            </w:r>
            <w:r w:rsidR="000D1A65">
              <w:rPr>
                <w:rFonts w:ascii="Segoe UI" w:hAnsi="Segoe UI" w:cs="Segoe UI"/>
              </w:rPr>
              <w:t xml:space="preserve"> </w:t>
            </w:r>
            <w:r w:rsidRPr="009B0B7F">
              <w:rPr>
                <w:rFonts w:ascii="Segoe UI" w:hAnsi="Segoe UI" w:cs="Segoe UI"/>
              </w:rPr>
              <w:t>technologií/materiálů v rozsahu nad rámec minimálních požadavk</w:t>
            </w:r>
            <w:r w:rsidR="00F774AD" w:rsidRPr="009B0B7F">
              <w:rPr>
                <w:rFonts w:ascii="Segoe UI" w:hAnsi="Segoe UI" w:cs="Segoe UI"/>
              </w:rPr>
              <w:t>ů</w:t>
            </w:r>
            <w:r w:rsidRPr="009B0B7F">
              <w:rPr>
                <w:rFonts w:ascii="Segoe UI" w:hAnsi="Segoe UI" w:cs="Segoe UI"/>
              </w:rPr>
              <w:t>, u nichž jsou uvedeny jejich výhody oproti jiným řešením, nabízené řešení je komplexní a robustní, koncepce obsahuje dobrý stupeň automatizace a redundancí řešení, jakož i</w:t>
            </w:r>
            <w:r w:rsidR="00EB6F32">
              <w:rPr>
                <w:rFonts w:ascii="Segoe UI" w:hAnsi="Segoe UI" w:cs="Segoe UI"/>
              </w:rPr>
              <w:t> </w:t>
            </w:r>
            <w:r w:rsidRPr="009B0B7F">
              <w:rPr>
                <w:rFonts w:ascii="Segoe UI" w:hAnsi="Segoe UI" w:cs="Segoe UI"/>
              </w:rPr>
              <w:t>jasné vymezení rizik, která při využití klíčových komponent nabízených účastníkem mohou být eliminována</w:t>
            </w:r>
            <w:r w:rsidR="007451C5">
              <w:rPr>
                <w:rFonts w:ascii="Segoe UI" w:hAnsi="Segoe UI" w:cs="Segoe UI"/>
              </w:rPr>
              <w:t xml:space="preserve">, koncepce </w:t>
            </w:r>
            <w:r w:rsidR="007451C5" w:rsidRPr="009B0B7F">
              <w:rPr>
                <w:rFonts w:ascii="Segoe UI" w:hAnsi="Segoe UI" w:cs="Segoe UI"/>
              </w:rPr>
              <w:t>garantuj</w:t>
            </w:r>
            <w:r w:rsidR="007451C5">
              <w:rPr>
                <w:rFonts w:ascii="Segoe UI" w:hAnsi="Segoe UI" w:cs="Segoe UI"/>
              </w:rPr>
              <w:t>e</w:t>
            </w:r>
            <w:r w:rsidR="007451C5" w:rsidRPr="009B0B7F">
              <w:rPr>
                <w:rFonts w:ascii="Segoe UI" w:hAnsi="Segoe UI" w:cs="Segoe UI"/>
              </w:rPr>
              <w:t xml:space="preserve"> dobrou míru bezpečnosti a ochrany zdraví při práci a</w:t>
            </w:r>
            <w:r w:rsidR="007451C5">
              <w:rPr>
                <w:rFonts w:ascii="Segoe UI" w:hAnsi="Segoe UI" w:cs="Segoe UI"/>
              </w:rPr>
              <w:t> </w:t>
            </w:r>
            <w:r w:rsidR="007451C5" w:rsidRPr="009B0B7F">
              <w:rPr>
                <w:rFonts w:ascii="Segoe UI" w:hAnsi="Segoe UI" w:cs="Segoe UI"/>
              </w:rPr>
              <w:t>dobrý přístup k jednotlivým klíčovým komponentám, vnitřní dispozice rovněž umožňuje bezpečný a jednoduchý přístup ke klíčovým komponentám zařízení za účelem jejich snadné obsluhy či údržby; vnitřní dispozice je systematická s dobrým řešením únikovým tras; navržené řešení umožňuje snadnou obslužnost zařízení, a to i ve vazbě na stávající provoz zadavatele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1F63811D" w14:textId="77777777" w:rsidR="005F6244" w:rsidRPr="009B0B7F" w:rsidRDefault="005F6244" w:rsidP="00356446">
            <w:pPr>
              <w:spacing w:line="276" w:lineRule="auto"/>
              <w:jc w:val="center"/>
              <w:rPr>
                <w:rFonts w:ascii="Segoe UI" w:hAnsi="Segoe UI" w:cs="Segoe UI"/>
              </w:rPr>
            </w:pPr>
            <w:r w:rsidRPr="009B0B7F">
              <w:rPr>
                <w:rFonts w:ascii="Segoe UI" w:hAnsi="Segoe UI" w:cs="Segoe UI"/>
              </w:rPr>
              <w:t>80</w:t>
            </w:r>
          </w:p>
          <w:p w14:paraId="475D04E2" w14:textId="77777777" w:rsidR="005F6244" w:rsidRPr="009B0B7F" w:rsidDel="00E75F2B" w:rsidRDefault="005F6244" w:rsidP="00356446">
            <w:pPr>
              <w:spacing w:line="276" w:lineRule="auto"/>
              <w:jc w:val="center"/>
              <w:rPr>
                <w:rFonts w:ascii="Segoe UI" w:hAnsi="Segoe UI" w:cs="Segoe UI"/>
              </w:rPr>
            </w:pPr>
          </w:p>
        </w:tc>
      </w:tr>
      <w:tr w:rsidR="005F6244" w:rsidRPr="009B0B7F" w14:paraId="5087B46A" w14:textId="77777777" w:rsidTr="00332AEA">
        <w:tc>
          <w:tcPr>
            <w:tcW w:w="4531" w:type="dxa"/>
            <w:shd w:val="clear" w:color="auto" w:fill="auto"/>
            <w:vAlign w:val="center"/>
          </w:tcPr>
          <w:p w14:paraId="1C5D968F" w14:textId="6E0E382C" w:rsidR="005F6244" w:rsidRPr="009B0B7F" w:rsidRDefault="008A59B0" w:rsidP="00671D76">
            <w:pPr>
              <w:spacing w:line="276" w:lineRule="auto"/>
              <w:jc w:val="both"/>
              <w:rPr>
                <w:rFonts w:ascii="Segoe UI" w:hAnsi="Segoe UI" w:cs="Segoe UI"/>
                <w:b/>
                <w:bCs/>
                <w:i/>
                <w:iCs/>
              </w:rPr>
            </w:pPr>
            <w:r w:rsidRPr="009B0B7F">
              <w:rPr>
                <w:rFonts w:ascii="Segoe UI" w:hAnsi="Segoe UI" w:cs="Segoe UI"/>
                <w:b/>
                <w:bCs/>
                <w:i/>
                <w:iCs/>
              </w:rPr>
              <w:t xml:space="preserve">odpovídá </w:t>
            </w:r>
            <w:r w:rsidR="00F774AD" w:rsidRPr="009B0B7F">
              <w:rPr>
                <w:rFonts w:ascii="Segoe UI" w:hAnsi="Segoe UI" w:cs="Segoe UI"/>
                <w:b/>
                <w:bCs/>
                <w:i/>
                <w:iCs/>
              </w:rPr>
              <w:t>přiměřeně</w:t>
            </w:r>
            <w:r w:rsidR="00F774AD" w:rsidRPr="009B0B7F">
              <w:rPr>
                <w:rFonts w:ascii="Segoe UI" w:hAnsi="Segoe UI" w:cs="Segoe UI"/>
              </w:rPr>
              <w:t xml:space="preserve"> </w:t>
            </w:r>
            <w:r w:rsidRPr="009B0B7F">
              <w:rPr>
                <w:rFonts w:ascii="Segoe UI" w:hAnsi="Segoe UI" w:cs="Segoe UI"/>
              </w:rPr>
              <w:t>– koncepce je definovaná v požadované míře a zohledňuje tedy specifické potřeby a požadavky zadavatele, obsahuje nabídku spolehlivých standardizovaných</w:t>
            </w:r>
            <w:r w:rsidR="00544DF3" w:rsidRPr="009B0B7F">
              <w:rPr>
                <w:rFonts w:ascii="Segoe UI" w:hAnsi="Segoe UI" w:cs="Segoe UI"/>
              </w:rPr>
              <w:t xml:space="preserve"> </w:t>
            </w:r>
            <w:r w:rsidRPr="009B0B7F">
              <w:rPr>
                <w:rFonts w:ascii="Segoe UI" w:hAnsi="Segoe UI" w:cs="Segoe UI"/>
              </w:rPr>
              <w:t>technologií/materiálů v</w:t>
            </w:r>
            <w:r w:rsidR="00F774AD" w:rsidRPr="009B0B7F">
              <w:rPr>
                <w:rFonts w:ascii="Segoe UI" w:hAnsi="Segoe UI" w:cs="Segoe UI"/>
              </w:rPr>
              <w:t> </w:t>
            </w:r>
            <w:r w:rsidRPr="009B0B7F">
              <w:rPr>
                <w:rFonts w:ascii="Segoe UI" w:hAnsi="Segoe UI" w:cs="Segoe UI"/>
              </w:rPr>
              <w:t>rozsahu</w:t>
            </w:r>
            <w:r w:rsidR="00F774AD" w:rsidRPr="009B0B7F">
              <w:rPr>
                <w:rFonts w:ascii="Segoe UI" w:hAnsi="Segoe UI" w:cs="Segoe UI"/>
              </w:rPr>
              <w:t xml:space="preserve"> nejméně</w:t>
            </w:r>
            <w:r w:rsidRPr="009B0B7F">
              <w:rPr>
                <w:rFonts w:ascii="Segoe UI" w:hAnsi="Segoe UI" w:cs="Segoe UI"/>
              </w:rPr>
              <w:t xml:space="preserve"> minimálních požadavk</w:t>
            </w:r>
            <w:r w:rsidR="00F774AD" w:rsidRPr="009B0B7F">
              <w:rPr>
                <w:rFonts w:ascii="Segoe UI" w:hAnsi="Segoe UI" w:cs="Segoe UI"/>
              </w:rPr>
              <w:t>ů</w:t>
            </w:r>
            <w:r w:rsidRPr="009B0B7F">
              <w:rPr>
                <w:rFonts w:ascii="Segoe UI" w:hAnsi="Segoe UI" w:cs="Segoe UI"/>
              </w:rPr>
              <w:t>, tj. nabízené řešení je komplexní a robustní, s</w:t>
            </w:r>
            <w:r w:rsidR="00EB6F32">
              <w:rPr>
                <w:rFonts w:ascii="Segoe UI" w:hAnsi="Segoe UI" w:cs="Segoe UI"/>
              </w:rPr>
              <w:t> </w:t>
            </w:r>
            <w:r w:rsidR="00F774AD" w:rsidRPr="009B0B7F">
              <w:rPr>
                <w:rFonts w:ascii="Segoe UI" w:hAnsi="Segoe UI" w:cs="Segoe UI"/>
              </w:rPr>
              <w:t xml:space="preserve">přiměřeným </w:t>
            </w:r>
            <w:r w:rsidRPr="009B0B7F">
              <w:rPr>
                <w:rFonts w:ascii="Segoe UI" w:hAnsi="Segoe UI" w:cs="Segoe UI"/>
              </w:rPr>
              <w:t>stup</w:t>
            </w:r>
            <w:r w:rsidR="000D1A65">
              <w:rPr>
                <w:rFonts w:ascii="Segoe UI" w:hAnsi="Segoe UI" w:cs="Segoe UI"/>
              </w:rPr>
              <w:t>ně</w:t>
            </w:r>
            <w:r w:rsidRPr="009B0B7F">
              <w:rPr>
                <w:rFonts w:ascii="Segoe UI" w:hAnsi="Segoe UI" w:cs="Segoe UI"/>
              </w:rPr>
              <w:t>m automatizace a</w:t>
            </w:r>
            <w:r w:rsidR="00EB6F32">
              <w:rPr>
                <w:rFonts w:ascii="Segoe UI" w:hAnsi="Segoe UI" w:cs="Segoe UI"/>
              </w:rPr>
              <w:t> </w:t>
            </w:r>
            <w:r w:rsidRPr="009B0B7F">
              <w:rPr>
                <w:rFonts w:ascii="Segoe UI" w:hAnsi="Segoe UI" w:cs="Segoe UI"/>
              </w:rPr>
              <w:t>redundance</w:t>
            </w:r>
            <w:r w:rsidR="00F774AD" w:rsidRPr="009B0B7F">
              <w:rPr>
                <w:rFonts w:ascii="Segoe UI" w:hAnsi="Segoe UI" w:cs="Segoe UI"/>
              </w:rPr>
              <w:t>, jakož i dílčí vymezení rizik, která při využití klíčových komponent nabízených účastníkem mohou být eliminována</w:t>
            </w:r>
            <w:r w:rsidR="007451C5">
              <w:rPr>
                <w:rFonts w:ascii="Segoe UI" w:hAnsi="Segoe UI" w:cs="Segoe UI"/>
              </w:rPr>
              <w:t xml:space="preserve">, koncepce </w:t>
            </w:r>
            <w:r w:rsidR="007451C5" w:rsidRPr="009B0B7F">
              <w:rPr>
                <w:rFonts w:ascii="Segoe UI" w:hAnsi="Segoe UI" w:cs="Segoe UI"/>
              </w:rPr>
              <w:t>garantuj</w:t>
            </w:r>
            <w:r w:rsidR="007451C5">
              <w:rPr>
                <w:rFonts w:ascii="Segoe UI" w:hAnsi="Segoe UI" w:cs="Segoe UI"/>
              </w:rPr>
              <w:t>e</w:t>
            </w:r>
            <w:r w:rsidR="007451C5" w:rsidRPr="009B0B7F">
              <w:rPr>
                <w:rFonts w:ascii="Segoe UI" w:hAnsi="Segoe UI" w:cs="Segoe UI"/>
              </w:rPr>
              <w:t xml:space="preserve"> dostatečnou míru bezpečnosti a</w:t>
            </w:r>
            <w:r w:rsidR="007451C5">
              <w:rPr>
                <w:rFonts w:ascii="Segoe UI" w:hAnsi="Segoe UI" w:cs="Segoe UI"/>
              </w:rPr>
              <w:t> </w:t>
            </w:r>
            <w:r w:rsidR="007451C5" w:rsidRPr="009B0B7F">
              <w:rPr>
                <w:rFonts w:ascii="Segoe UI" w:hAnsi="Segoe UI" w:cs="Segoe UI"/>
              </w:rPr>
              <w:t xml:space="preserve">ochrany zdraví při práci a dobrý přístup k jednotlivým </w:t>
            </w:r>
            <w:r w:rsidR="007451C5" w:rsidRPr="009B0B7F">
              <w:rPr>
                <w:rFonts w:ascii="Segoe UI" w:hAnsi="Segoe UI" w:cs="Segoe UI"/>
              </w:rPr>
              <w:lastRenderedPageBreak/>
              <w:t>klíčovým komponentám, vnitřní dispozice rovněž umožňuje bezpečný a jednoduchý přístup ke klíčovým komponentám zařízení za účelem jejich přiměřeně snadné obsluhy či údržby; vnitřní dispozice je v zásadě systematická s dobrým řešením únikovým tras; navržené řešení umožňuje dobrou obslužnost zařízení, a to i</w:t>
            </w:r>
            <w:r w:rsidR="007451C5">
              <w:rPr>
                <w:rFonts w:ascii="Segoe UI" w:hAnsi="Segoe UI" w:cs="Segoe UI"/>
              </w:rPr>
              <w:t> </w:t>
            </w:r>
            <w:r w:rsidR="007451C5" w:rsidRPr="009B0B7F">
              <w:rPr>
                <w:rFonts w:ascii="Segoe UI" w:hAnsi="Segoe UI" w:cs="Segoe UI"/>
              </w:rPr>
              <w:t>ve vazbě na stávající provoz zadavatele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4D65AC16" w14:textId="77777777" w:rsidR="005F6244" w:rsidRPr="009B0B7F" w:rsidRDefault="008A59B0" w:rsidP="00356446">
            <w:pPr>
              <w:spacing w:line="276" w:lineRule="auto"/>
              <w:jc w:val="center"/>
              <w:rPr>
                <w:rFonts w:ascii="Segoe UI" w:hAnsi="Segoe UI" w:cs="Segoe UI"/>
              </w:rPr>
            </w:pPr>
            <w:r w:rsidRPr="009B0B7F">
              <w:rPr>
                <w:rFonts w:ascii="Segoe UI" w:hAnsi="Segoe UI" w:cs="Segoe UI"/>
              </w:rPr>
              <w:lastRenderedPageBreak/>
              <w:t>70</w:t>
            </w:r>
          </w:p>
        </w:tc>
      </w:tr>
      <w:tr w:rsidR="003579E0" w:rsidRPr="009B0B7F" w14:paraId="6FBE7F0C" w14:textId="77777777" w:rsidTr="00332AEA">
        <w:tc>
          <w:tcPr>
            <w:tcW w:w="4531" w:type="dxa"/>
            <w:shd w:val="clear" w:color="auto" w:fill="auto"/>
            <w:vAlign w:val="center"/>
          </w:tcPr>
          <w:p w14:paraId="012119FB" w14:textId="0B9F079F" w:rsidR="003579E0" w:rsidRPr="009B0B7F" w:rsidRDefault="003579E0" w:rsidP="00671D76">
            <w:pPr>
              <w:spacing w:line="276" w:lineRule="auto"/>
              <w:jc w:val="both"/>
              <w:rPr>
                <w:rFonts w:ascii="Segoe UI" w:hAnsi="Segoe UI" w:cs="Segoe UI"/>
              </w:rPr>
            </w:pPr>
            <w:r w:rsidRPr="009B0B7F">
              <w:rPr>
                <w:rFonts w:ascii="Segoe UI" w:hAnsi="Segoe UI" w:cs="Segoe UI"/>
                <w:b/>
                <w:bCs/>
                <w:i/>
                <w:iCs/>
              </w:rPr>
              <w:t xml:space="preserve">odpovídá </w:t>
            </w:r>
            <w:r w:rsidR="000D1A65" w:rsidRPr="009B0B7F">
              <w:rPr>
                <w:rFonts w:ascii="Segoe UI" w:hAnsi="Segoe UI" w:cs="Segoe UI"/>
                <w:b/>
                <w:bCs/>
                <w:i/>
                <w:iCs/>
              </w:rPr>
              <w:t xml:space="preserve">průměrně </w:t>
            </w:r>
            <w:r w:rsidR="000D1A65" w:rsidRPr="009B0B7F">
              <w:rPr>
                <w:rFonts w:ascii="Segoe UI" w:hAnsi="Segoe UI" w:cs="Segoe UI"/>
              </w:rPr>
              <w:t>– koncepce</w:t>
            </w:r>
            <w:r w:rsidR="002951DB" w:rsidRPr="009B0B7F">
              <w:rPr>
                <w:rFonts w:ascii="Segoe UI" w:hAnsi="Segoe UI" w:cs="Segoe UI"/>
              </w:rPr>
              <w:t xml:space="preserve"> neobsahuje některý z požadovaných prvků</w:t>
            </w:r>
            <w:r w:rsidR="00E93308" w:rsidRPr="009B0B7F">
              <w:rPr>
                <w:rFonts w:ascii="Segoe UI" w:hAnsi="Segoe UI" w:cs="Segoe UI"/>
              </w:rPr>
              <w:t xml:space="preserve"> koncepce (byť by plnění tyto prvky mělo, avšak uvedené nebylo v nabídce dostatečně vyjádřeno) zpracovaný </w:t>
            </w:r>
            <w:r w:rsidR="002951DB" w:rsidRPr="009B0B7F">
              <w:rPr>
                <w:rFonts w:ascii="Segoe UI" w:hAnsi="Segoe UI" w:cs="Segoe UI"/>
              </w:rPr>
              <w:t>tak, aby mohla být hodnocena jako „odpovídá maximálně“</w:t>
            </w:r>
            <w:r w:rsidR="008A59B0" w:rsidRPr="009B0B7F">
              <w:rPr>
                <w:rFonts w:ascii="Segoe UI" w:hAnsi="Segoe UI" w:cs="Segoe UI"/>
              </w:rPr>
              <w:t xml:space="preserve">, </w:t>
            </w:r>
            <w:r w:rsidR="00F774AD" w:rsidRPr="009B0B7F">
              <w:rPr>
                <w:rFonts w:ascii="Segoe UI" w:hAnsi="Segoe UI" w:cs="Segoe UI"/>
              </w:rPr>
              <w:t xml:space="preserve">„odpovídá nadstandardně“, </w:t>
            </w:r>
            <w:r w:rsidR="002951DB" w:rsidRPr="009B0B7F">
              <w:rPr>
                <w:rFonts w:ascii="Segoe UI" w:hAnsi="Segoe UI" w:cs="Segoe UI"/>
              </w:rPr>
              <w:t>„odpovídá velmi dobře“</w:t>
            </w:r>
            <w:r w:rsidR="00F774AD" w:rsidRPr="009B0B7F">
              <w:rPr>
                <w:rFonts w:ascii="Segoe UI" w:hAnsi="Segoe UI" w:cs="Segoe UI"/>
              </w:rPr>
              <w:t xml:space="preserve"> nebo</w:t>
            </w:r>
            <w:r w:rsidR="008A59B0" w:rsidRPr="009B0B7F">
              <w:rPr>
                <w:rFonts w:ascii="Segoe UI" w:hAnsi="Segoe UI" w:cs="Segoe UI"/>
              </w:rPr>
              <w:t xml:space="preserve"> „odpovídá </w:t>
            </w:r>
            <w:r w:rsidR="00F774AD" w:rsidRPr="009B0B7F">
              <w:rPr>
                <w:rFonts w:ascii="Segoe UI" w:hAnsi="Segoe UI" w:cs="Segoe UI"/>
              </w:rPr>
              <w:t>přiměřeně</w:t>
            </w:r>
            <w:r w:rsidR="008A59B0" w:rsidRPr="009B0B7F">
              <w:rPr>
                <w:rFonts w:ascii="Segoe UI" w:hAnsi="Segoe UI" w:cs="Segoe UI"/>
              </w:rPr>
              <w:t xml:space="preserve">“, </w:t>
            </w:r>
            <w:r w:rsidR="00E93308" w:rsidRPr="009B0B7F">
              <w:rPr>
                <w:rFonts w:ascii="Segoe UI" w:hAnsi="Segoe UI" w:cs="Segoe UI"/>
              </w:rPr>
              <w:t xml:space="preserve">nebo </w:t>
            </w:r>
            <w:r w:rsidR="00D000B0" w:rsidRPr="009B0B7F">
              <w:rPr>
                <w:rFonts w:ascii="Segoe UI" w:hAnsi="Segoe UI" w:cs="Segoe UI"/>
              </w:rPr>
              <w:t>řešení neobsahuje</w:t>
            </w:r>
            <w:r w:rsidR="008A59B0" w:rsidRPr="009B0B7F">
              <w:rPr>
                <w:rFonts w:ascii="Segoe UI" w:hAnsi="Segoe UI" w:cs="Segoe UI"/>
              </w:rPr>
              <w:t xml:space="preserve"> </w:t>
            </w:r>
            <w:r w:rsidR="00F774AD" w:rsidRPr="009B0B7F">
              <w:rPr>
                <w:rFonts w:ascii="Segoe UI" w:hAnsi="Segoe UI" w:cs="Segoe UI"/>
              </w:rPr>
              <w:t>ani přiměřený</w:t>
            </w:r>
            <w:r w:rsidR="00D000B0" w:rsidRPr="009B0B7F">
              <w:rPr>
                <w:rFonts w:ascii="Segoe UI" w:hAnsi="Segoe UI" w:cs="Segoe UI"/>
              </w:rPr>
              <w:t xml:space="preserve"> stupeň automatizace či redundanc</w:t>
            </w:r>
            <w:r w:rsidR="008A59B0" w:rsidRPr="009B0B7F">
              <w:rPr>
                <w:rFonts w:ascii="Segoe UI" w:hAnsi="Segoe UI" w:cs="Segoe UI"/>
              </w:rPr>
              <w:t>e</w:t>
            </w:r>
            <w:r w:rsidR="00D000B0" w:rsidRPr="009B0B7F">
              <w:rPr>
                <w:rFonts w:ascii="Segoe UI" w:hAnsi="Segoe UI" w:cs="Segoe UI"/>
              </w:rPr>
              <w:t xml:space="preserve">, či </w:t>
            </w:r>
            <w:r w:rsidR="00F774AD" w:rsidRPr="009B0B7F">
              <w:rPr>
                <w:rFonts w:ascii="Segoe UI" w:hAnsi="Segoe UI" w:cs="Segoe UI"/>
              </w:rPr>
              <w:t>dílčí</w:t>
            </w:r>
            <w:r w:rsidR="00D000B0" w:rsidRPr="009B0B7F">
              <w:rPr>
                <w:rFonts w:ascii="Segoe UI" w:hAnsi="Segoe UI" w:cs="Segoe UI"/>
              </w:rPr>
              <w:t xml:space="preserve"> vymezení rizik, která při využití klíčových komponent nabízených účastníkem mohou být eliminována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6DEE72FE" w14:textId="77777777" w:rsidR="003579E0" w:rsidRPr="009B0B7F" w:rsidRDefault="008A59B0" w:rsidP="00356446">
            <w:pPr>
              <w:spacing w:line="276" w:lineRule="auto"/>
              <w:jc w:val="center"/>
              <w:rPr>
                <w:rFonts w:ascii="Segoe UI" w:hAnsi="Segoe UI" w:cs="Segoe UI"/>
              </w:rPr>
            </w:pPr>
            <w:r w:rsidRPr="009B0B7F">
              <w:rPr>
                <w:rFonts w:ascii="Segoe UI" w:hAnsi="Segoe UI" w:cs="Segoe UI"/>
              </w:rPr>
              <w:t>4</w:t>
            </w:r>
            <w:r w:rsidR="00E75F2B" w:rsidRPr="009B0B7F">
              <w:rPr>
                <w:rFonts w:ascii="Segoe UI" w:hAnsi="Segoe UI" w:cs="Segoe UI"/>
              </w:rPr>
              <w:t>0</w:t>
            </w:r>
          </w:p>
        </w:tc>
      </w:tr>
      <w:tr w:rsidR="003579E0" w:rsidRPr="009B0B7F" w14:paraId="1EB09F76" w14:textId="77777777" w:rsidTr="00332AEA">
        <w:tc>
          <w:tcPr>
            <w:tcW w:w="4531" w:type="dxa"/>
            <w:shd w:val="clear" w:color="auto" w:fill="auto"/>
            <w:vAlign w:val="center"/>
          </w:tcPr>
          <w:p w14:paraId="7A1CCFA4" w14:textId="5C1F4CAA" w:rsidR="003579E0" w:rsidRPr="009B0B7F" w:rsidRDefault="003579E0" w:rsidP="00671D76">
            <w:pPr>
              <w:spacing w:line="276" w:lineRule="auto"/>
              <w:jc w:val="both"/>
              <w:rPr>
                <w:rFonts w:ascii="Segoe UI" w:hAnsi="Segoe UI" w:cs="Segoe UI"/>
              </w:rPr>
            </w:pPr>
            <w:r w:rsidRPr="009B0B7F">
              <w:rPr>
                <w:rFonts w:ascii="Segoe UI" w:hAnsi="Segoe UI" w:cs="Segoe UI"/>
                <w:b/>
                <w:bCs/>
                <w:i/>
                <w:iCs/>
              </w:rPr>
              <w:t xml:space="preserve">odpovídá </w:t>
            </w:r>
            <w:r w:rsidR="000D1A65" w:rsidRPr="009B0B7F">
              <w:rPr>
                <w:rFonts w:ascii="Segoe UI" w:hAnsi="Segoe UI" w:cs="Segoe UI"/>
                <w:b/>
                <w:bCs/>
                <w:i/>
                <w:iCs/>
              </w:rPr>
              <w:t>minimálně</w:t>
            </w:r>
            <w:r w:rsidR="000D1A65" w:rsidRPr="009B0B7F">
              <w:rPr>
                <w:rFonts w:ascii="Segoe UI" w:hAnsi="Segoe UI" w:cs="Segoe UI"/>
              </w:rPr>
              <w:t xml:space="preserve"> – koncepce</w:t>
            </w:r>
            <w:r w:rsidR="008F0804" w:rsidRPr="009B0B7F">
              <w:rPr>
                <w:rFonts w:ascii="Segoe UI" w:hAnsi="Segoe UI" w:cs="Segoe UI"/>
              </w:rPr>
              <w:t xml:space="preserve"> neobsahuje </w:t>
            </w:r>
            <w:r w:rsidR="00D91910" w:rsidRPr="009B0B7F">
              <w:rPr>
                <w:rFonts w:ascii="Segoe UI" w:hAnsi="Segoe UI" w:cs="Segoe UI"/>
              </w:rPr>
              <w:t>vícero</w:t>
            </w:r>
            <w:r w:rsidR="008F0804" w:rsidRPr="009B0B7F">
              <w:rPr>
                <w:rFonts w:ascii="Segoe UI" w:hAnsi="Segoe UI" w:cs="Segoe UI"/>
              </w:rPr>
              <w:t> požadovaných prvků koncepce (byť by plnění tyto prvky mělo, avšak uvedené nebylo v nabídce dostatečně vyjádřeno) zpracovaný</w:t>
            </w:r>
            <w:r w:rsidR="004E5A95" w:rsidRPr="009B0B7F">
              <w:rPr>
                <w:rFonts w:ascii="Segoe UI" w:hAnsi="Segoe UI" w:cs="Segoe UI"/>
              </w:rPr>
              <w:t>ch</w:t>
            </w:r>
            <w:r w:rsidR="008F0804" w:rsidRPr="009B0B7F">
              <w:rPr>
                <w:rFonts w:ascii="Segoe UI" w:hAnsi="Segoe UI" w:cs="Segoe UI"/>
              </w:rPr>
              <w:t xml:space="preserve"> tak, aby mohla být hodnocena jako </w:t>
            </w:r>
            <w:r w:rsidR="00D91910" w:rsidRPr="009B0B7F">
              <w:rPr>
                <w:rFonts w:ascii="Segoe UI" w:hAnsi="Segoe UI" w:cs="Segoe UI"/>
              </w:rPr>
              <w:t xml:space="preserve">„odpovídá maximálně“, </w:t>
            </w:r>
            <w:r w:rsidR="00F774AD" w:rsidRPr="009B0B7F">
              <w:rPr>
                <w:rFonts w:ascii="Segoe UI" w:hAnsi="Segoe UI" w:cs="Segoe UI"/>
              </w:rPr>
              <w:t>„odpovídá nadstandardně“, „odpovídá velmi dobře“</w:t>
            </w:r>
            <w:r w:rsidR="00493EF8" w:rsidRPr="009B0B7F">
              <w:rPr>
                <w:rFonts w:ascii="Segoe UI" w:hAnsi="Segoe UI" w:cs="Segoe UI"/>
              </w:rPr>
              <w:t xml:space="preserve">, </w:t>
            </w:r>
            <w:r w:rsidR="00F774AD" w:rsidRPr="009B0B7F">
              <w:rPr>
                <w:rFonts w:ascii="Segoe UI" w:hAnsi="Segoe UI" w:cs="Segoe UI"/>
              </w:rPr>
              <w:t>„odpovídá přiměřeně</w:t>
            </w:r>
            <w:r w:rsidR="00493EF8" w:rsidRPr="009B0B7F">
              <w:rPr>
                <w:rFonts w:ascii="Segoe UI" w:hAnsi="Segoe UI" w:cs="Segoe UI"/>
              </w:rPr>
              <w:t>“ nebo</w:t>
            </w:r>
            <w:r w:rsidR="00F774AD" w:rsidRPr="009B0B7F">
              <w:rPr>
                <w:rFonts w:ascii="Segoe UI" w:hAnsi="Segoe UI" w:cs="Segoe UI"/>
              </w:rPr>
              <w:t xml:space="preserve"> </w:t>
            </w:r>
            <w:r w:rsidR="00D91910" w:rsidRPr="009B0B7F">
              <w:rPr>
                <w:rFonts w:ascii="Segoe UI" w:hAnsi="Segoe UI" w:cs="Segoe UI"/>
              </w:rPr>
              <w:t xml:space="preserve">„odpovídá </w:t>
            </w:r>
            <w:r w:rsidR="00493EF8" w:rsidRPr="009B0B7F">
              <w:rPr>
                <w:rFonts w:ascii="Segoe UI" w:hAnsi="Segoe UI" w:cs="Segoe UI"/>
              </w:rPr>
              <w:t>průměrně</w:t>
            </w:r>
            <w:r w:rsidR="00D91910" w:rsidRPr="009B0B7F">
              <w:rPr>
                <w:rFonts w:ascii="Segoe UI" w:hAnsi="Segoe UI" w:cs="Segoe UI"/>
              </w:rPr>
              <w:t xml:space="preserve">“, </w:t>
            </w:r>
            <w:r w:rsidR="008F0804" w:rsidRPr="009B0B7F">
              <w:rPr>
                <w:rFonts w:ascii="Segoe UI" w:hAnsi="Segoe UI" w:cs="Segoe UI"/>
              </w:rPr>
              <w:t xml:space="preserve">nebo není zcela zřejmý význam řady informací a vnitřních vazeb v koncepci 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3E56B027" w14:textId="77777777" w:rsidR="003579E0" w:rsidRPr="009B0B7F" w:rsidRDefault="00D91910" w:rsidP="00356446">
            <w:pPr>
              <w:spacing w:line="276" w:lineRule="auto"/>
              <w:jc w:val="center"/>
              <w:rPr>
                <w:rFonts w:ascii="Segoe UI" w:hAnsi="Segoe UI" w:cs="Segoe UI"/>
              </w:rPr>
            </w:pPr>
            <w:r w:rsidRPr="009B0B7F">
              <w:rPr>
                <w:rFonts w:ascii="Segoe UI" w:hAnsi="Segoe UI" w:cs="Segoe UI"/>
              </w:rPr>
              <w:t>20</w:t>
            </w:r>
          </w:p>
        </w:tc>
      </w:tr>
      <w:tr w:rsidR="008F0804" w:rsidRPr="009B0B7F" w14:paraId="1DB54ED3" w14:textId="77777777" w:rsidTr="00332AEA">
        <w:tc>
          <w:tcPr>
            <w:tcW w:w="4531" w:type="dxa"/>
            <w:shd w:val="clear" w:color="auto" w:fill="auto"/>
            <w:vAlign w:val="center"/>
          </w:tcPr>
          <w:p w14:paraId="78E23CCB" w14:textId="4FB6C839" w:rsidR="008F0804" w:rsidRPr="009B0B7F" w:rsidRDefault="000D1A65" w:rsidP="00671D76">
            <w:pPr>
              <w:spacing w:line="276" w:lineRule="auto"/>
              <w:jc w:val="both"/>
              <w:rPr>
                <w:rFonts w:ascii="Segoe UI" w:hAnsi="Segoe UI" w:cs="Segoe UI"/>
              </w:rPr>
            </w:pPr>
            <w:r w:rsidRPr="009B0B7F">
              <w:rPr>
                <w:rFonts w:ascii="Segoe UI" w:hAnsi="Segoe UI" w:cs="Segoe UI"/>
                <w:b/>
                <w:bCs/>
                <w:i/>
                <w:iCs/>
              </w:rPr>
              <w:t>neodpovídá</w:t>
            </w:r>
            <w:r w:rsidRPr="009B0B7F">
              <w:rPr>
                <w:rFonts w:ascii="Segoe UI" w:hAnsi="Segoe UI" w:cs="Segoe UI"/>
              </w:rPr>
              <w:t xml:space="preserve"> – koncepce</w:t>
            </w:r>
            <w:r w:rsidR="008F0804" w:rsidRPr="009B0B7F">
              <w:rPr>
                <w:rFonts w:ascii="Segoe UI" w:hAnsi="Segoe UI" w:cs="Segoe UI"/>
              </w:rPr>
              <w:t xml:space="preserve"> nebyla zpracována nebo zjevně obsahuje </w:t>
            </w:r>
            <w:r w:rsidR="000D1184" w:rsidRPr="009B0B7F">
              <w:rPr>
                <w:rFonts w:ascii="Segoe UI" w:hAnsi="Segoe UI" w:cs="Segoe UI"/>
              </w:rPr>
              <w:t xml:space="preserve">zcela </w:t>
            </w:r>
            <w:r w:rsidR="008F0804" w:rsidRPr="009B0B7F">
              <w:rPr>
                <w:rFonts w:ascii="Segoe UI" w:hAnsi="Segoe UI" w:cs="Segoe UI"/>
              </w:rPr>
              <w:t>zásadní nedostatky</w:t>
            </w:r>
            <w:r w:rsidR="00562A64" w:rsidRPr="009B0B7F">
              <w:rPr>
                <w:rFonts w:ascii="Segoe UI" w:hAnsi="Segoe UI" w:cs="Segoe UI"/>
              </w:rPr>
              <w:t xml:space="preserve"> či</w:t>
            </w:r>
            <w:r w:rsidR="008F0804" w:rsidRPr="009B0B7F">
              <w:rPr>
                <w:rFonts w:ascii="Segoe UI" w:hAnsi="Segoe UI" w:cs="Segoe UI"/>
              </w:rPr>
              <w:t xml:space="preserve"> nejednoznačnosti</w:t>
            </w:r>
            <w:r w:rsidR="00562A64" w:rsidRPr="009B0B7F">
              <w:rPr>
                <w:rFonts w:ascii="Segoe UI" w:hAnsi="Segoe UI" w:cs="Segoe UI"/>
              </w:rPr>
              <w:t>,</w:t>
            </w:r>
            <w:r w:rsidR="008F0804" w:rsidRPr="009B0B7F">
              <w:rPr>
                <w:rFonts w:ascii="Segoe UI" w:hAnsi="Segoe UI" w:cs="Segoe UI"/>
              </w:rPr>
              <w:t xml:space="preserve"> nebo se </w:t>
            </w:r>
            <w:r w:rsidR="00562A64" w:rsidRPr="009B0B7F">
              <w:rPr>
                <w:rFonts w:ascii="Segoe UI" w:hAnsi="Segoe UI" w:cs="Segoe UI"/>
              </w:rPr>
              <w:t xml:space="preserve">zcela </w:t>
            </w:r>
            <w:r w:rsidR="008F0804" w:rsidRPr="009B0B7F">
              <w:rPr>
                <w:rFonts w:ascii="Segoe UI" w:hAnsi="Segoe UI" w:cs="Segoe UI"/>
              </w:rPr>
              <w:t xml:space="preserve">míjí </w:t>
            </w:r>
            <w:r w:rsidR="00066EC2" w:rsidRPr="009B0B7F">
              <w:rPr>
                <w:rFonts w:ascii="Segoe UI" w:hAnsi="Segoe UI" w:cs="Segoe UI"/>
              </w:rPr>
              <w:t xml:space="preserve">s </w:t>
            </w:r>
            <w:r w:rsidR="005E5720" w:rsidRPr="009B0B7F">
              <w:rPr>
                <w:rFonts w:ascii="Segoe UI" w:hAnsi="Segoe UI" w:cs="Segoe UI"/>
              </w:rPr>
              <w:t>výše uvedenými preferencemi zadavatele</w:t>
            </w:r>
          </w:p>
        </w:tc>
        <w:tc>
          <w:tcPr>
            <w:tcW w:w="4531" w:type="dxa"/>
            <w:shd w:val="clear" w:color="auto" w:fill="auto"/>
            <w:vAlign w:val="center"/>
          </w:tcPr>
          <w:p w14:paraId="1A432A2A" w14:textId="77777777" w:rsidR="008F0804" w:rsidRPr="009B0B7F" w:rsidRDefault="008F0804" w:rsidP="00356446">
            <w:pPr>
              <w:spacing w:line="276" w:lineRule="auto"/>
              <w:jc w:val="center"/>
              <w:rPr>
                <w:rFonts w:ascii="Segoe UI" w:hAnsi="Segoe UI" w:cs="Segoe UI"/>
              </w:rPr>
            </w:pPr>
            <w:r w:rsidRPr="009B0B7F">
              <w:rPr>
                <w:rFonts w:ascii="Segoe UI" w:hAnsi="Segoe UI" w:cs="Segoe UI"/>
              </w:rPr>
              <w:t>0</w:t>
            </w:r>
          </w:p>
        </w:tc>
      </w:tr>
    </w:tbl>
    <w:p w14:paraId="4F9DA5A8" w14:textId="77777777" w:rsidR="003579E0" w:rsidRPr="009B0B7F" w:rsidRDefault="003579E0" w:rsidP="008D78D9">
      <w:pPr>
        <w:spacing w:line="276" w:lineRule="auto"/>
        <w:rPr>
          <w:rFonts w:ascii="Segoe UI" w:hAnsi="Segoe UI" w:cs="Segoe UI"/>
        </w:rPr>
      </w:pPr>
    </w:p>
    <w:p w14:paraId="66444408" w14:textId="655500A4" w:rsidR="00645052" w:rsidRDefault="005F34F5">
      <w:pPr>
        <w:rPr>
          <w:ins w:id="63" w:author="Pavel Slezák" w:date="2025-03-12T02:41:00Z" w16du:dateUtc="2025-03-12T01:41:00Z"/>
          <w:rFonts w:ascii="Segoe UI" w:hAnsi="Segoe UI" w:cs="Segoe UI"/>
          <w:b/>
          <w:bCs/>
          <w:u w:val="single"/>
        </w:rPr>
      </w:pPr>
      <w:r w:rsidRPr="009B0B7F">
        <w:rPr>
          <w:rFonts w:ascii="Segoe UI" w:hAnsi="Segoe UI" w:cs="Segoe UI"/>
        </w:rPr>
        <w:t xml:space="preserve">Bodové hodnocení pro podkritérium </w:t>
      </w:r>
      <w:r w:rsidRPr="009B0B7F">
        <w:rPr>
          <w:rFonts w:ascii="Segoe UI" w:hAnsi="Segoe UI" w:cs="Segoe UI"/>
          <w:i/>
          <w:iCs/>
        </w:rPr>
        <w:t xml:space="preserve">K.2.1 Navržená technologie a </w:t>
      </w:r>
      <w:r w:rsidR="00B156B6" w:rsidRPr="009B0B7F">
        <w:rPr>
          <w:rFonts w:ascii="Segoe UI" w:hAnsi="Segoe UI" w:cs="Segoe UI"/>
          <w:i/>
          <w:iCs/>
        </w:rPr>
        <w:t xml:space="preserve">koncepce </w:t>
      </w:r>
      <w:r w:rsidR="002157FE" w:rsidRPr="009B0B7F">
        <w:rPr>
          <w:rFonts w:ascii="Segoe UI" w:hAnsi="Segoe UI" w:cs="Segoe UI"/>
          <w:i/>
          <w:iCs/>
        </w:rPr>
        <w:t>řešení</w:t>
      </w:r>
      <w:r w:rsidRPr="009B0B7F">
        <w:rPr>
          <w:rFonts w:ascii="Segoe UI" w:hAnsi="Segoe UI" w:cs="Segoe UI"/>
          <w:i/>
          <w:iCs/>
        </w:rPr>
        <w:t xml:space="preserve"> </w:t>
      </w:r>
      <w:r w:rsidRPr="009B0B7F">
        <w:rPr>
          <w:rFonts w:ascii="Segoe UI" w:hAnsi="Segoe UI" w:cs="Segoe UI"/>
        </w:rPr>
        <w:t xml:space="preserve">je definováno </w:t>
      </w:r>
      <w:r w:rsidR="00B156B6" w:rsidRPr="009B0B7F">
        <w:rPr>
          <w:rFonts w:ascii="Segoe UI" w:hAnsi="Segoe UI" w:cs="Segoe UI"/>
        </w:rPr>
        <w:t>výše</w:t>
      </w:r>
      <w:r w:rsidRPr="009B0B7F">
        <w:rPr>
          <w:rFonts w:ascii="Segoe UI" w:hAnsi="Segoe UI" w:cs="Segoe UI"/>
        </w:rPr>
        <w:t xml:space="preserve"> prostřednictvím bodového hodnocení. Získané bodové hodnocení nabídky </w:t>
      </w:r>
      <w:r w:rsidRPr="009B0B7F">
        <w:rPr>
          <w:rFonts w:ascii="Segoe UI" w:hAnsi="Segoe UI" w:cs="Segoe UI"/>
        </w:rPr>
        <w:lastRenderedPageBreak/>
        <w:t xml:space="preserve">účastníka dle </w:t>
      </w:r>
      <w:r w:rsidR="00B156B6" w:rsidRPr="009B0B7F">
        <w:rPr>
          <w:rFonts w:ascii="Segoe UI" w:hAnsi="Segoe UI" w:cs="Segoe UI"/>
        </w:rPr>
        <w:t>výše</w:t>
      </w:r>
      <w:r w:rsidRPr="009B0B7F">
        <w:rPr>
          <w:rFonts w:ascii="Segoe UI" w:hAnsi="Segoe UI" w:cs="Segoe UI"/>
        </w:rPr>
        <w:t xml:space="preserve"> uvedené </w:t>
      </w:r>
      <w:r w:rsidRPr="009B0B7F">
        <w:rPr>
          <w:rFonts w:ascii="Segoe UI" w:hAnsi="Segoe UI" w:cs="Segoe UI"/>
          <w:i/>
          <w:iCs/>
        </w:rPr>
        <w:t xml:space="preserve">tabulky </w:t>
      </w:r>
      <w:r w:rsidR="00B156B6" w:rsidRPr="009B0B7F">
        <w:rPr>
          <w:rFonts w:ascii="Segoe UI" w:hAnsi="Segoe UI" w:cs="Segoe UI"/>
          <w:i/>
          <w:iCs/>
        </w:rPr>
        <w:t>č. 1</w:t>
      </w:r>
      <w:r w:rsidR="00B156B6" w:rsidRPr="009B0B7F">
        <w:rPr>
          <w:rFonts w:ascii="Segoe UI" w:hAnsi="Segoe UI" w:cs="Segoe UI"/>
        </w:rPr>
        <w:t xml:space="preserve"> </w:t>
      </w:r>
      <w:r w:rsidRPr="009B0B7F">
        <w:rPr>
          <w:rFonts w:ascii="Segoe UI" w:hAnsi="Segoe UI" w:cs="Segoe UI"/>
        </w:rPr>
        <w:t>bude převáženo váhou tohoto podkritéria; tím bude stanoveno bodové hodnocení nabídky účastníka za toto podkritérium.</w:t>
      </w:r>
      <w:del w:id="64" w:author="Pavel Slezák" w:date="2025-03-12T02:41:00Z" w16du:dateUtc="2025-03-12T01:41:00Z">
        <w:r w:rsidR="00645052" w:rsidDel="00B111C2">
          <w:rPr>
            <w:rFonts w:ascii="Segoe UI" w:hAnsi="Segoe UI" w:cs="Segoe UI"/>
            <w:b/>
            <w:bCs/>
            <w:u w:val="single"/>
          </w:rPr>
          <w:br w:type="page"/>
        </w:r>
      </w:del>
    </w:p>
    <w:p w14:paraId="1909E809" w14:textId="77777777" w:rsidR="00B111C2" w:rsidRDefault="00B111C2">
      <w:pPr>
        <w:rPr>
          <w:rFonts w:ascii="Segoe UI" w:hAnsi="Segoe UI" w:cs="Segoe UI"/>
          <w:b/>
          <w:bCs/>
          <w:u w:val="single"/>
        </w:rPr>
      </w:pPr>
    </w:p>
    <w:p w14:paraId="60941576" w14:textId="6FA69F90" w:rsidR="00A834ED" w:rsidRPr="009B0B7F" w:rsidRDefault="00CA5423" w:rsidP="008D78D9">
      <w:pPr>
        <w:pStyle w:val="Nadpis2"/>
        <w:keepLines/>
        <w:numPr>
          <w:ilvl w:val="1"/>
          <w:numId w:val="1"/>
        </w:numPr>
        <w:spacing w:after="120" w:line="276" w:lineRule="auto"/>
        <w:ind w:left="998" w:hanging="572"/>
        <w:rPr>
          <w:rFonts w:ascii="Segoe UI" w:hAnsi="Segoe UI" w:cs="Segoe UI"/>
          <w:sz w:val="22"/>
        </w:rPr>
      </w:pPr>
      <w:r w:rsidRPr="009B0B7F">
        <w:rPr>
          <w:rFonts w:ascii="Segoe UI" w:hAnsi="Segoe UI" w:cs="Segoe UI"/>
          <w:b/>
          <w:bCs/>
          <w:sz w:val="22"/>
          <w:u w:val="single"/>
        </w:rPr>
        <w:t xml:space="preserve">K.2.2 </w:t>
      </w:r>
      <w:r w:rsidR="00142ABE" w:rsidRPr="009B0B7F">
        <w:rPr>
          <w:rFonts w:ascii="Segoe UI" w:hAnsi="Segoe UI" w:cs="Segoe UI"/>
          <w:b/>
          <w:bCs/>
          <w:sz w:val="22"/>
          <w:u w:val="single"/>
        </w:rPr>
        <w:t>Technické garance</w:t>
      </w:r>
      <w:r w:rsidR="0065198E" w:rsidRPr="009B0B7F">
        <w:rPr>
          <w:rFonts w:ascii="Segoe UI" w:hAnsi="Segoe UI" w:cs="Segoe UI"/>
          <w:b/>
          <w:bCs/>
          <w:sz w:val="22"/>
          <w:u w:val="single"/>
        </w:rPr>
        <w:t xml:space="preserve"> </w:t>
      </w:r>
    </w:p>
    <w:p w14:paraId="2C0837A5" w14:textId="322C0F78" w:rsidR="0071235D" w:rsidRPr="009B0B7F" w:rsidRDefault="00A834ED" w:rsidP="00671D76">
      <w:pPr>
        <w:spacing w:before="240" w:after="24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V rámci tohoto </w:t>
      </w:r>
      <w:r w:rsidR="00CF44ED" w:rsidRPr="009B0B7F">
        <w:rPr>
          <w:rFonts w:ascii="Segoe UI" w:hAnsi="Segoe UI" w:cs="Segoe UI"/>
        </w:rPr>
        <w:t>pod</w:t>
      </w:r>
      <w:r w:rsidRPr="009B0B7F">
        <w:rPr>
          <w:rFonts w:ascii="Segoe UI" w:hAnsi="Segoe UI" w:cs="Segoe UI"/>
        </w:rPr>
        <w:t xml:space="preserve">kritéria </w:t>
      </w:r>
      <w:r w:rsidR="00CF44ED" w:rsidRPr="009B0B7F">
        <w:rPr>
          <w:rFonts w:ascii="Segoe UI" w:hAnsi="Segoe UI" w:cs="Segoe UI"/>
          <w:i/>
          <w:iCs/>
        </w:rPr>
        <w:t>K.2.2 Technické garance</w:t>
      </w:r>
      <w:r w:rsidR="00CF44ED" w:rsidRPr="009B0B7F">
        <w:rPr>
          <w:rFonts w:ascii="Segoe UI" w:hAnsi="Segoe UI" w:cs="Segoe UI"/>
        </w:rPr>
        <w:t xml:space="preserve"> </w:t>
      </w:r>
      <w:r w:rsidRPr="009B0B7F">
        <w:rPr>
          <w:rFonts w:ascii="Segoe UI" w:hAnsi="Segoe UI" w:cs="Segoe UI"/>
        </w:rPr>
        <w:t>bude zadavatel hodnotit</w:t>
      </w:r>
      <w:r w:rsidR="000B3D7D" w:rsidRPr="009B0B7F">
        <w:rPr>
          <w:rFonts w:ascii="Segoe UI" w:hAnsi="Segoe UI" w:cs="Segoe UI"/>
        </w:rPr>
        <w:t xml:space="preserve"> </w:t>
      </w:r>
      <w:r w:rsidR="007069CB" w:rsidRPr="009B0B7F">
        <w:rPr>
          <w:rFonts w:ascii="Segoe UI" w:hAnsi="Segoe UI" w:cs="Segoe UI"/>
        </w:rPr>
        <w:t>účastníkem nabíze</w:t>
      </w:r>
      <w:r w:rsidR="00106CB0" w:rsidRPr="009B0B7F">
        <w:rPr>
          <w:rFonts w:ascii="Segoe UI" w:hAnsi="Segoe UI" w:cs="Segoe UI"/>
        </w:rPr>
        <w:t>n</w:t>
      </w:r>
      <w:r w:rsidR="007069CB" w:rsidRPr="009B0B7F">
        <w:rPr>
          <w:rFonts w:ascii="Segoe UI" w:hAnsi="Segoe UI" w:cs="Segoe UI"/>
        </w:rPr>
        <w:t xml:space="preserve">ou </w:t>
      </w:r>
      <w:r w:rsidR="00106CB0" w:rsidRPr="009B0B7F">
        <w:rPr>
          <w:rFonts w:ascii="Segoe UI" w:hAnsi="Segoe UI" w:cs="Segoe UI"/>
        </w:rPr>
        <w:t xml:space="preserve">garantovanou </w:t>
      </w:r>
      <w:r w:rsidR="007069CB" w:rsidRPr="009B0B7F">
        <w:rPr>
          <w:rFonts w:ascii="Segoe UI" w:hAnsi="Segoe UI" w:cs="Segoe UI"/>
        </w:rPr>
        <w:t>do</w:t>
      </w:r>
      <w:r w:rsidR="00106CB0" w:rsidRPr="009B0B7F">
        <w:rPr>
          <w:rFonts w:ascii="Segoe UI" w:hAnsi="Segoe UI" w:cs="Segoe UI"/>
        </w:rPr>
        <w:t>bu kontinuálního provozu nad rámec požadovaného minima 8000 h</w:t>
      </w:r>
      <w:r w:rsidR="007D51BC" w:rsidRPr="009B0B7F">
        <w:rPr>
          <w:rFonts w:ascii="Segoe UI" w:hAnsi="Segoe UI" w:cs="Segoe UI"/>
        </w:rPr>
        <w:t>odin</w:t>
      </w:r>
      <w:r w:rsidR="00106CB0" w:rsidRPr="009B0B7F">
        <w:rPr>
          <w:rFonts w:ascii="Segoe UI" w:hAnsi="Segoe UI" w:cs="Segoe UI"/>
        </w:rPr>
        <w:t xml:space="preserve"> ve smyslu odst. 2.3.1 </w:t>
      </w:r>
      <w:r w:rsidR="009D7B87" w:rsidRPr="009B0B7F">
        <w:rPr>
          <w:rFonts w:ascii="Segoe UI" w:hAnsi="Segoe UI" w:cs="Segoe UI"/>
        </w:rPr>
        <w:t>část</w:t>
      </w:r>
      <w:r w:rsidR="000D1A65">
        <w:rPr>
          <w:rFonts w:ascii="Segoe UI" w:hAnsi="Segoe UI" w:cs="Segoe UI"/>
        </w:rPr>
        <w:t xml:space="preserve"> </w:t>
      </w:r>
      <w:r w:rsidR="00106CB0" w:rsidRPr="009B0B7F">
        <w:rPr>
          <w:rFonts w:ascii="Segoe UI" w:hAnsi="Segoe UI" w:cs="Segoe UI"/>
        </w:rPr>
        <w:t>III A20 Procedure for Guarantee Tests,</w:t>
      </w:r>
      <w:r w:rsidR="007069CB" w:rsidRPr="009B0B7F">
        <w:rPr>
          <w:rFonts w:ascii="Segoe UI" w:hAnsi="Segoe UI" w:cs="Segoe UI"/>
        </w:rPr>
        <w:t xml:space="preserve"> </w:t>
      </w:r>
      <w:r w:rsidR="00106CB0" w:rsidRPr="009B0B7F">
        <w:rPr>
          <w:rFonts w:ascii="Segoe UI" w:hAnsi="Segoe UI" w:cs="Segoe UI"/>
        </w:rPr>
        <w:t xml:space="preserve">kterou je účastník povinen uvést v celých </w:t>
      </w:r>
      <w:r w:rsidR="007D51BC" w:rsidRPr="009B0B7F">
        <w:rPr>
          <w:rFonts w:ascii="Segoe UI" w:hAnsi="Segoe UI" w:cs="Segoe UI"/>
        </w:rPr>
        <w:t xml:space="preserve">desítkách </w:t>
      </w:r>
      <w:r w:rsidR="00106CB0" w:rsidRPr="009B0B7F">
        <w:rPr>
          <w:rFonts w:ascii="Segoe UI" w:hAnsi="Segoe UI" w:cs="Segoe UI"/>
        </w:rPr>
        <w:t>hodin</w:t>
      </w:r>
      <w:r w:rsidR="007D51BC" w:rsidRPr="009B0B7F">
        <w:rPr>
          <w:rFonts w:ascii="Segoe UI" w:hAnsi="Segoe UI" w:cs="Segoe UI"/>
        </w:rPr>
        <w:t xml:space="preserve"> (např. 8250 hodin)</w:t>
      </w:r>
      <w:r w:rsidR="0031483C" w:rsidRPr="009B0B7F">
        <w:rPr>
          <w:rFonts w:ascii="Segoe UI" w:hAnsi="Segoe UI" w:cs="Segoe UI"/>
        </w:rPr>
        <w:t xml:space="preserve"> dle Tabulky č.2 „Disponibilita“ části II.</w:t>
      </w:r>
      <w:r w:rsidR="000D1A65">
        <w:rPr>
          <w:rFonts w:ascii="Segoe UI" w:hAnsi="Segoe UI" w:cs="Segoe UI"/>
        </w:rPr>
        <w:t>g</w:t>
      </w:r>
      <w:r w:rsidR="0031483C" w:rsidRPr="009B0B7F">
        <w:rPr>
          <w:rFonts w:ascii="Segoe UI" w:hAnsi="Segoe UI" w:cs="Segoe UI"/>
        </w:rPr>
        <w:t xml:space="preserve"> Garantované parametry</w:t>
      </w:r>
      <w:r w:rsidR="00C85019" w:rsidRPr="009B0B7F">
        <w:rPr>
          <w:rFonts w:ascii="Segoe UI" w:hAnsi="Segoe UI" w:cs="Segoe UI"/>
        </w:rPr>
        <w:t xml:space="preserve">. </w:t>
      </w:r>
      <w:r w:rsidR="00106CB0" w:rsidRPr="009B0B7F">
        <w:rPr>
          <w:rFonts w:ascii="Segoe UI" w:hAnsi="Segoe UI" w:cs="Segoe UI"/>
        </w:rPr>
        <w:t xml:space="preserve">V rámci tohoto </w:t>
      </w:r>
      <w:r w:rsidR="00CF44ED" w:rsidRPr="009B0B7F">
        <w:rPr>
          <w:rFonts w:ascii="Segoe UI" w:hAnsi="Segoe UI" w:cs="Segoe UI"/>
        </w:rPr>
        <w:t>pod</w:t>
      </w:r>
      <w:r w:rsidR="00106CB0" w:rsidRPr="009B0B7F">
        <w:rPr>
          <w:rFonts w:ascii="Segoe UI" w:hAnsi="Segoe UI" w:cs="Segoe UI"/>
        </w:rPr>
        <w:t xml:space="preserve">kritéria bude zadavatel hodnotit celkovou (absolutní) </w:t>
      </w:r>
      <w:r w:rsidR="00C85019" w:rsidRPr="009B0B7F">
        <w:rPr>
          <w:rFonts w:ascii="Segoe UI" w:hAnsi="Segoe UI" w:cs="Segoe UI"/>
        </w:rPr>
        <w:t>garantovanou dobu kontinuálního provozu</w:t>
      </w:r>
      <w:r w:rsidR="00106CB0" w:rsidRPr="009B0B7F">
        <w:rPr>
          <w:rFonts w:ascii="Segoe UI" w:hAnsi="Segoe UI" w:cs="Segoe UI"/>
        </w:rPr>
        <w:t xml:space="preserve">. Za vhodnější nabídku se považuje nabídka s delší </w:t>
      </w:r>
      <w:r w:rsidR="00C85019" w:rsidRPr="009B0B7F">
        <w:rPr>
          <w:rFonts w:ascii="Segoe UI" w:hAnsi="Segoe UI" w:cs="Segoe UI"/>
        </w:rPr>
        <w:t>garantovanou dobou kontinuálního provozu</w:t>
      </w:r>
      <w:r w:rsidR="00106CB0" w:rsidRPr="009B0B7F">
        <w:rPr>
          <w:rFonts w:ascii="Segoe UI" w:hAnsi="Segoe UI" w:cs="Segoe UI"/>
        </w:rPr>
        <w:t xml:space="preserve">. </w:t>
      </w:r>
    </w:p>
    <w:p w14:paraId="524B7E5F" w14:textId="77777777" w:rsidR="00106CB0" w:rsidRPr="009B0B7F" w:rsidRDefault="0071235D" w:rsidP="00671D76">
      <w:pPr>
        <w:spacing w:before="240" w:after="24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Bodové hodnocení pro podkritérium </w:t>
      </w:r>
      <w:r w:rsidRPr="009B0B7F">
        <w:rPr>
          <w:rFonts w:ascii="Segoe UI" w:hAnsi="Segoe UI" w:cs="Segoe UI"/>
          <w:i/>
          <w:iCs/>
        </w:rPr>
        <w:t>K.2.2 Technické garance</w:t>
      </w:r>
      <w:r w:rsidRPr="009B0B7F">
        <w:rPr>
          <w:rFonts w:ascii="Segoe UI" w:hAnsi="Segoe UI" w:cs="Segoe UI"/>
        </w:rPr>
        <w:t xml:space="preserve"> bude vypočítáno podle následujícího</w:t>
      </w:r>
      <w:r w:rsidR="00106CB0" w:rsidRPr="009B0B7F">
        <w:rPr>
          <w:rFonts w:ascii="Segoe UI" w:hAnsi="Segoe UI" w:cs="Segoe UI"/>
        </w:rPr>
        <w:t xml:space="preserve"> vzorce:</w:t>
      </w:r>
    </w:p>
    <w:p w14:paraId="353BDCA7" w14:textId="573DD69D" w:rsidR="0071235D" w:rsidRPr="009B0B7F" w:rsidRDefault="009B0B7F" w:rsidP="00671D76">
      <w:pPr>
        <w:spacing w:before="240" w:after="240" w:line="276" w:lineRule="auto"/>
        <w:jc w:val="center"/>
        <w:rPr>
          <w:rFonts w:ascii="Segoe UI" w:hAnsi="Segoe UI" w:cs="Segoe UI"/>
        </w:rPr>
      </w:pPr>
      <w:r w:rsidRPr="009B0B7F">
        <w:rPr>
          <w:rFonts w:ascii="Segoe UI" w:hAnsi="Segoe UI" w:cs="Segoe UI"/>
          <w:noProof/>
        </w:rPr>
        <w:drawing>
          <wp:inline distT="0" distB="0" distL="0" distR="0" wp14:anchorId="71D8C19C" wp14:editId="41077C71">
            <wp:extent cx="2183765" cy="709930"/>
            <wp:effectExtent l="0" t="0" r="0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765" cy="7099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8CB9D9" w14:textId="12FA80E9" w:rsidR="00106CB0" w:rsidRPr="009B0B7F" w:rsidRDefault="00106CB0" w:rsidP="00671D76">
      <w:pPr>
        <w:spacing w:before="240" w:after="240" w:line="276" w:lineRule="auto"/>
        <w:jc w:val="both"/>
        <w:rPr>
          <w:rFonts w:ascii="Segoe UI" w:hAnsi="Segoe UI" w:cs="Segoe UI"/>
          <w:lang w:eastAsia="en-US"/>
        </w:rPr>
      </w:pPr>
      <w:r w:rsidRPr="009B0B7F">
        <w:rPr>
          <w:rFonts w:ascii="Segoe UI" w:hAnsi="Segoe UI" w:cs="Segoe UI"/>
        </w:rPr>
        <w:t xml:space="preserve">Pro účely hodnocení nabídek je nejdelší </w:t>
      </w:r>
      <w:r w:rsidR="00C85019" w:rsidRPr="009B0B7F">
        <w:rPr>
          <w:rFonts w:ascii="Segoe UI" w:hAnsi="Segoe UI" w:cs="Segoe UI"/>
        </w:rPr>
        <w:t>garantovanou dob</w:t>
      </w:r>
      <w:r w:rsidR="005A1621" w:rsidRPr="009B0B7F">
        <w:rPr>
          <w:rFonts w:ascii="Segoe UI" w:hAnsi="Segoe UI" w:cs="Segoe UI"/>
        </w:rPr>
        <w:t>o</w:t>
      </w:r>
      <w:r w:rsidR="00C85019" w:rsidRPr="009B0B7F">
        <w:rPr>
          <w:rFonts w:ascii="Segoe UI" w:hAnsi="Segoe UI" w:cs="Segoe UI"/>
        </w:rPr>
        <w:t xml:space="preserve">u kontinuálního provozu přípustná </w:t>
      </w:r>
      <w:r w:rsidRPr="009B0B7F">
        <w:rPr>
          <w:rFonts w:ascii="Segoe UI" w:hAnsi="Segoe UI" w:cs="Segoe UI"/>
        </w:rPr>
        <w:t>doba</w:t>
      </w:r>
      <w:r w:rsidR="00CE1535" w:rsidRPr="009B0B7F">
        <w:rPr>
          <w:rFonts w:ascii="Segoe UI" w:hAnsi="Segoe UI" w:cs="Segoe UI"/>
        </w:rPr>
        <w:t xml:space="preserve"> 10</w:t>
      </w:r>
      <w:r w:rsidR="002026A2" w:rsidRPr="009B0B7F">
        <w:rPr>
          <w:rFonts w:ascii="Segoe UI" w:hAnsi="Segoe UI" w:cs="Segoe UI"/>
        </w:rPr>
        <w:t> </w:t>
      </w:r>
      <w:r w:rsidR="00CE1535" w:rsidRPr="009B0B7F">
        <w:rPr>
          <w:rFonts w:ascii="Segoe UI" w:hAnsi="Segoe UI" w:cs="Segoe UI"/>
        </w:rPr>
        <w:t>000</w:t>
      </w:r>
      <w:r w:rsidR="002026A2" w:rsidRPr="009B0B7F">
        <w:rPr>
          <w:rFonts w:ascii="Segoe UI" w:hAnsi="Segoe UI" w:cs="Segoe UI"/>
        </w:rPr>
        <w:t xml:space="preserve"> </w:t>
      </w:r>
      <w:r w:rsidR="00C85019" w:rsidRPr="009B0B7F">
        <w:rPr>
          <w:rFonts w:ascii="Segoe UI" w:hAnsi="Segoe UI" w:cs="Segoe UI"/>
        </w:rPr>
        <w:t>hodin</w:t>
      </w:r>
      <w:r w:rsidRPr="009B0B7F">
        <w:rPr>
          <w:rFonts w:ascii="Segoe UI" w:hAnsi="Segoe UI" w:cs="Segoe UI"/>
        </w:rPr>
        <w:t>. Nabídne-li účastník dobu delší, bude pro účely hodnocení jeho nabídky použita doba v</w:t>
      </w:r>
      <w:r w:rsidR="00CE1535" w:rsidRPr="009B0B7F">
        <w:rPr>
          <w:rFonts w:ascii="Segoe UI" w:hAnsi="Segoe UI" w:cs="Segoe UI"/>
        </w:rPr>
        <w:t> </w:t>
      </w:r>
      <w:r w:rsidRPr="009B0B7F">
        <w:rPr>
          <w:rFonts w:ascii="Segoe UI" w:hAnsi="Segoe UI" w:cs="Segoe UI"/>
        </w:rPr>
        <w:t>délce</w:t>
      </w:r>
      <w:r w:rsidR="00CE1535" w:rsidRPr="009B0B7F">
        <w:rPr>
          <w:rFonts w:ascii="Segoe UI" w:hAnsi="Segoe UI" w:cs="Segoe UI"/>
        </w:rPr>
        <w:t xml:space="preserve"> 10 000</w:t>
      </w:r>
      <w:r w:rsidR="00C85019" w:rsidRPr="009B0B7F">
        <w:rPr>
          <w:rFonts w:ascii="Segoe UI" w:hAnsi="Segoe UI" w:cs="Segoe UI"/>
        </w:rPr>
        <w:t xml:space="preserve"> hodin</w:t>
      </w:r>
      <w:r w:rsidRPr="009B0B7F">
        <w:rPr>
          <w:rFonts w:ascii="Segoe UI" w:hAnsi="Segoe UI" w:cs="Segoe UI"/>
        </w:rPr>
        <w:t xml:space="preserve"> (nicméně pro účastníka bude závazná jím nabídnutá doby). </w:t>
      </w:r>
    </w:p>
    <w:p w14:paraId="07DE1A2C" w14:textId="6B1EE8ED" w:rsidR="002E3B47" w:rsidRPr="00671D76" w:rsidRDefault="00106CB0" w:rsidP="00671D76">
      <w:pPr>
        <w:spacing w:before="240" w:after="24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Účastník musí v nabídce respektovat i nejkratší přípustnou (minimální) </w:t>
      </w:r>
      <w:r w:rsidR="00C85019" w:rsidRPr="009B0B7F">
        <w:rPr>
          <w:rFonts w:ascii="Segoe UI" w:hAnsi="Segoe UI" w:cs="Segoe UI"/>
        </w:rPr>
        <w:t>garantovanou dobu kontinuálního provozu</w:t>
      </w:r>
      <w:r w:rsidRPr="009B0B7F">
        <w:rPr>
          <w:rFonts w:ascii="Segoe UI" w:hAnsi="Segoe UI" w:cs="Segoe UI"/>
        </w:rPr>
        <w:t>. Nabídne-li účastník dobu kratší, je to považováno za nesplnění zadávacích podmínek.</w:t>
      </w:r>
    </w:p>
    <w:p w14:paraId="6E9EC7A6" w14:textId="77777777" w:rsidR="004A0C31" w:rsidRPr="009B0B7F" w:rsidRDefault="005D349F" w:rsidP="00671D76">
      <w:pPr>
        <w:pStyle w:val="Nadpis2"/>
        <w:keepLines/>
        <w:numPr>
          <w:ilvl w:val="1"/>
          <w:numId w:val="1"/>
        </w:numPr>
        <w:spacing w:before="240" w:after="240" w:line="276" w:lineRule="auto"/>
        <w:ind w:left="998" w:hanging="573"/>
        <w:jc w:val="both"/>
        <w:rPr>
          <w:rFonts w:ascii="Segoe UI" w:hAnsi="Segoe UI" w:cs="Segoe UI"/>
          <w:b/>
          <w:bCs/>
          <w:sz w:val="22"/>
          <w:u w:val="single"/>
        </w:rPr>
      </w:pPr>
      <w:r w:rsidRPr="009B0B7F">
        <w:rPr>
          <w:rFonts w:ascii="Segoe UI" w:hAnsi="Segoe UI" w:cs="Segoe UI"/>
          <w:b/>
          <w:bCs/>
          <w:sz w:val="22"/>
          <w:u w:val="single"/>
        </w:rPr>
        <w:t>K.2.</w:t>
      </w:r>
      <w:r w:rsidR="00213808" w:rsidRPr="009B0B7F">
        <w:rPr>
          <w:rFonts w:ascii="Segoe UI" w:hAnsi="Segoe UI" w:cs="Segoe UI"/>
          <w:b/>
          <w:bCs/>
          <w:sz w:val="22"/>
          <w:u w:val="single"/>
        </w:rPr>
        <w:t>3</w:t>
      </w:r>
      <w:r w:rsidRPr="009B0B7F">
        <w:rPr>
          <w:rFonts w:ascii="Segoe UI" w:hAnsi="Segoe UI" w:cs="Segoe UI"/>
          <w:b/>
          <w:bCs/>
          <w:sz w:val="22"/>
          <w:u w:val="single"/>
        </w:rPr>
        <w:t xml:space="preserve"> Ekologické </w:t>
      </w:r>
      <w:r w:rsidR="004A0C31" w:rsidRPr="009B0B7F">
        <w:rPr>
          <w:rFonts w:ascii="Segoe UI" w:hAnsi="Segoe UI" w:cs="Segoe UI"/>
          <w:b/>
          <w:bCs/>
          <w:sz w:val="22"/>
          <w:u w:val="single"/>
        </w:rPr>
        <w:t>parametry</w:t>
      </w:r>
    </w:p>
    <w:p w14:paraId="5C5E17F3" w14:textId="22DB123F" w:rsidR="00211E02" w:rsidRPr="009B0B7F" w:rsidRDefault="00211E02" w:rsidP="00671D76">
      <w:pPr>
        <w:spacing w:before="240" w:after="24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V rámci tohoto podkritéria </w:t>
      </w:r>
      <w:r w:rsidRPr="009B0B7F">
        <w:rPr>
          <w:rFonts w:ascii="Segoe UI" w:hAnsi="Segoe UI" w:cs="Segoe UI"/>
          <w:i/>
          <w:iCs/>
        </w:rPr>
        <w:t>K.2.3 Ekologické parametry</w:t>
      </w:r>
      <w:r w:rsidRPr="009B0B7F">
        <w:rPr>
          <w:rFonts w:ascii="Segoe UI" w:hAnsi="Segoe UI" w:cs="Segoe UI"/>
        </w:rPr>
        <w:t xml:space="preserve"> bude zadavatel hodnotit účastníkem nabízenou </w:t>
      </w:r>
      <w:r w:rsidR="00E82F22" w:rsidRPr="009B0B7F">
        <w:rPr>
          <w:rFonts w:ascii="Segoe UI" w:hAnsi="Segoe UI" w:cs="Segoe UI"/>
        </w:rPr>
        <w:t xml:space="preserve">číselnou </w:t>
      </w:r>
      <w:r w:rsidRPr="009B0B7F">
        <w:rPr>
          <w:rFonts w:ascii="Segoe UI" w:hAnsi="Segoe UI" w:cs="Segoe UI"/>
        </w:rPr>
        <w:t>hodnotu emise NOx, která bude nižší než maximum</w:t>
      </w:r>
      <w:r w:rsidR="00DB1914" w:rsidRPr="009B0B7F">
        <w:rPr>
          <w:rStyle w:val="Znakapoznpodarou"/>
          <w:rFonts w:ascii="Segoe UI" w:hAnsi="Segoe UI" w:cs="Segoe UI"/>
        </w:rPr>
        <w:footnoteReference w:id="7"/>
      </w:r>
      <w:r w:rsidRPr="009B0B7F">
        <w:rPr>
          <w:rFonts w:ascii="Segoe UI" w:hAnsi="Segoe UI" w:cs="Segoe UI"/>
        </w:rPr>
        <w:t xml:space="preserve"> stanovené ve smyslu Tabulky č. 3 </w:t>
      </w:r>
      <w:r w:rsidR="00CE1010" w:rsidRPr="009B0B7F">
        <w:rPr>
          <w:rFonts w:ascii="Segoe UI" w:hAnsi="Segoe UI" w:cs="Segoe UI"/>
        </w:rPr>
        <w:t>„</w:t>
      </w:r>
      <w:r w:rsidR="0031483C" w:rsidRPr="009B0B7F">
        <w:rPr>
          <w:rFonts w:ascii="Segoe UI" w:hAnsi="Segoe UI" w:cs="Segoe UI"/>
        </w:rPr>
        <w:t>Dodržování předpisů v oblasti životního prostředí</w:t>
      </w:r>
      <w:r w:rsidR="00CE1010" w:rsidRPr="009B0B7F">
        <w:rPr>
          <w:rFonts w:ascii="Segoe UI" w:hAnsi="Segoe UI" w:cs="Segoe UI"/>
        </w:rPr>
        <w:t>“</w:t>
      </w:r>
      <w:r w:rsidR="00E82F22" w:rsidRPr="009B0B7F">
        <w:rPr>
          <w:rFonts w:ascii="Segoe UI" w:hAnsi="Segoe UI" w:cs="Segoe UI"/>
        </w:rPr>
        <w:t>,</w:t>
      </w:r>
      <w:r w:rsidR="00CE1010" w:rsidRPr="009B0B7F">
        <w:rPr>
          <w:rFonts w:ascii="Segoe UI" w:hAnsi="Segoe UI" w:cs="Segoe UI"/>
        </w:rPr>
        <w:t xml:space="preserve"> </w:t>
      </w:r>
      <w:r w:rsidR="0031483C" w:rsidRPr="009B0B7F">
        <w:rPr>
          <w:rFonts w:ascii="Segoe UI" w:hAnsi="Segoe UI" w:cs="Segoe UI"/>
        </w:rPr>
        <w:t>části II.</w:t>
      </w:r>
      <w:r w:rsidR="00471306">
        <w:rPr>
          <w:rFonts w:ascii="Segoe UI" w:hAnsi="Segoe UI" w:cs="Segoe UI"/>
        </w:rPr>
        <w:t>g</w:t>
      </w:r>
      <w:r w:rsidR="002026A2" w:rsidRPr="009B0B7F">
        <w:rPr>
          <w:rFonts w:ascii="Segoe UI" w:hAnsi="Segoe UI" w:cs="Segoe UI"/>
        </w:rPr>
        <w:t xml:space="preserve"> </w:t>
      </w:r>
      <w:r w:rsidR="0031483C" w:rsidRPr="009B0B7F">
        <w:rPr>
          <w:rFonts w:ascii="Segoe UI" w:hAnsi="Segoe UI" w:cs="Segoe UI"/>
        </w:rPr>
        <w:t>Garantované parametry</w:t>
      </w:r>
      <w:r w:rsidRPr="009B0B7F">
        <w:rPr>
          <w:rFonts w:ascii="Segoe UI" w:hAnsi="Segoe UI" w:cs="Segoe UI"/>
        </w:rPr>
        <w:t xml:space="preserve">. V rámci tohoto podkritéria bude zadavatel hodnotit celkovou (absolutní) garantovanou </w:t>
      </w:r>
      <w:r w:rsidR="006630BD" w:rsidRPr="009B0B7F">
        <w:rPr>
          <w:rFonts w:ascii="Segoe UI" w:hAnsi="Segoe UI" w:cs="Segoe UI"/>
        </w:rPr>
        <w:t xml:space="preserve">hodnotu emisí NOx, kterou je účastník povinen uvést v celých </w:t>
      </w:r>
      <w:r w:rsidR="009C6644" w:rsidRPr="009B0B7F">
        <w:rPr>
          <w:rFonts w:ascii="Segoe UI" w:hAnsi="Segoe UI" w:cs="Segoe UI"/>
        </w:rPr>
        <w:t xml:space="preserve">desítkách hodnot </w:t>
      </w:r>
      <w:r w:rsidR="006630BD" w:rsidRPr="009B0B7F">
        <w:rPr>
          <w:rFonts w:ascii="Segoe UI" w:hAnsi="Segoe UI" w:cs="Segoe UI"/>
        </w:rPr>
        <w:t>mg/Nm</w:t>
      </w:r>
      <w:r w:rsidR="006630BD" w:rsidRPr="009B0B7F">
        <w:rPr>
          <w:rFonts w:ascii="Segoe UI" w:hAnsi="Segoe UI" w:cs="Segoe UI"/>
          <w:vertAlign w:val="superscript"/>
        </w:rPr>
        <w:t>3</w:t>
      </w:r>
      <w:r w:rsidR="009C6644" w:rsidRPr="009B0B7F">
        <w:rPr>
          <w:rFonts w:ascii="Segoe UI" w:hAnsi="Segoe UI" w:cs="Segoe UI"/>
          <w:vertAlign w:val="superscript"/>
        </w:rPr>
        <w:t xml:space="preserve"> </w:t>
      </w:r>
      <w:r w:rsidR="009C6644" w:rsidRPr="009B0B7F">
        <w:rPr>
          <w:rFonts w:ascii="Segoe UI" w:hAnsi="Segoe UI" w:cs="Segoe UI"/>
        </w:rPr>
        <w:t>(např. 100) nebo polovině</w:t>
      </w:r>
      <w:r w:rsidRPr="009B0B7F">
        <w:rPr>
          <w:rFonts w:ascii="Segoe UI" w:hAnsi="Segoe UI" w:cs="Segoe UI"/>
        </w:rPr>
        <w:t xml:space="preserve"> </w:t>
      </w:r>
      <w:r w:rsidR="009C6644" w:rsidRPr="009B0B7F">
        <w:rPr>
          <w:rFonts w:ascii="Segoe UI" w:hAnsi="Segoe UI" w:cs="Segoe UI"/>
        </w:rPr>
        <w:t xml:space="preserve">desítek (např. 105). </w:t>
      </w:r>
      <w:r w:rsidRPr="009B0B7F">
        <w:rPr>
          <w:rFonts w:ascii="Segoe UI" w:hAnsi="Segoe UI" w:cs="Segoe UI"/>
        </w:rPr>
        <w:t>Za vhodnější nabídku se považuje nabídka s</w:t>
      </w:r>
      <w:r w:rsidR="00CD06F8" w:rsidRPr="009B0B7F">
        <w:rPr>
          <w:rFonts w:ascii="Segoe UI" w:hAnsi="Segoe UI" w:cs="Segoe UI"/>
        </w:rPr>
        <w:t> nižší garantovanou hodnotou emisí</w:t>
      </w:r>
      <w:r w:rsidRPr="009B0B7F">
        <w:rPr>
          <w:rFonts w:ascii="Segoe UI" w:hAnsi="Segoe UI" w:cs="Segoe UI"/>
        </w:rPr>
        <w:t xml:space="preserve">. </w:t>
      </w:r>
    </w:p>
    <w:p w14:paraId="20C9ADCE" w14:textId="77777777" w:rsidR="007527DC" w:rsidRPr="009B0B7F" w:rsidRDefault="007527DC">
      <w:pPr>
        <w:keepNext/>
        <w:spacing w:before="240" w:after="240" w:line="276" w:lineRule="auto"/>
        <w:jc w:val="both"/>
        <w:rPr>
          <w:rFonts w:ascii="Segoe UI" w:hAnsi="Segoe UI" w:cs="Segoe UI"/>
        </w:rPr>
        <w:pPrChange w:id="65" w:author="Pavel Slezák" w:date="2025-03-12T02:42:00Z" w16du:dateUtc="2025-03-12T01:42:00Z">
          <w:pPr>
            <w:spacing w:before="240" w:after="240" w:line="276" w:lineRule="auto"/>
            <w:jc w:val="both"/>
          </w:pPr>
        </w:pPrChange>
      </w:pPr>
      <w:r w:rsidRPr="009B0B7F">
        <w:rPr>
          <w:rFonts w:ascii="Segoe UI" w:hAnsi="Segoe UI" w:cs="Segoe UI"/>
        </w:rPr>
        <w:t xml:space="preserve">Bodové hodnocení pro podkritérium </w:t>
      </w:r>
      <w:r w:rsidRPr="009B0B7F">
        <w:rPr>
          <w:rFonts w:ascii="Segoe UI" w:hAnsi="Segoe UI" w:cs="Segoe UI"/>
          <w:i/>
          <w:iCs/>
        </w:rPr>
        <w:t xml:space="preserve">K.2.3 Ekologické parametry </w:t>
      </w:r>
      <w:r w:rsidRPr="009B0B7F">
        <w:rPr>
          <w:rFonts w:ascii="Segoe UI" w:hAnsi="Segoe UI" w:cs="Segoe UI"/>
        </w:rPr>
        <w:t>bude vypočítáno podle následujícího vzorce:</w:t>
      </w:r>
    </w:p>
    <w:p w14:paraId="741D7A38" w14:textId="657A1777" w:rsidR="00211E02" w:rsidRPr="009B0B7F" w:rsidRDefault="009B0B7F" w:rsidP="004D0105">
      <w:pPr>
        <w:spacing w:after="120" w:line="276" w:lineRule="auto"/>
        <w:jc w:val="center"/>
        <w:rPr>
          <w:rFonts w:ascii="Segoe UI" w:hAnsi="Segoe UI" w:cs="Segoe UI"/>
        </w:rPr>
      </w:pPr>
      <w:r w:rsidRPr="009B0B7F">
        <w:rPr>
          <w:rFonts w:ascii="Segoe UI" w:hAnsi="Segoe UI" w:cs="Segoe UI"/>
          <w:noProof/>
        </w:rPr>
        <w:drawing>
          <wp:inline distT="0" distB="0" distL="0" distR="0" wp14:anchorId="23886A9F" wp14:editId="25CDDBE8">
            <wp:extent cx="2115185" cy="695960"/>
            <wp:effectExtent l="0" t="0" r="0" b="0"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185" cy="69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E6B400" w14:textId="4957B063" w:rsidR="00211E02" w:rsidRPr="009B0B7F" w:rsidRDefault="00211E02" w:rsidP="00671D76">
      <w:pPr>
        <w:spacing w:before="240" w:after="24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lastRenderedPageBreak/>
        <w:t xml:space="preserve">Pro účely hodnocení nabídek </w:t>
      </w:r>
      <w:r w:rsidR="009C6644" w:rsidRPr="009B0B7F">
        <w:rPr>
          <w:rFonts w:ascii="Segoe UI" w:hAnsi="Segoe UI" w:cs="Segoe UI"/>
        </w:rPr>
        <w:t xml:space="preserve">nesmí </w:t>
      </w:r>
      <w:r w:rsidR="00967158" w:rsidRPr="009B0B7F">
        <w:rPr>
          <w:rFonts w:ascii="Segoe UI" w:hAnsi="Segoe UI" w:cs="Segoe UI"/>
        </w:rPr>
        <w:t xml:space="preserve">být </w:t>
      </w:r>
      <w:r w:rsidR="007527DC" w:rsidRPr="009B0B7F">
        <w:rPr>
          <w:rFonts w:ascii="Segoe UI" w:hAnsi="Segoe UI" w:cs="Segoe UI"/>
        </w:rPr>
        <w:t>nejnižší garantovaná hodnota emisí NOx</w:t>
      </w:r>
      <w:r w:rsidR="009C6644" w:rsidRPr="009B0B7F">
        <w:rPr>
          <w:rFonts w:ascii="Segoe UI" w:hAnsi="Segoe UI" w:cs="Segoe UI"/>
        </w:rPr>
        <w:t xml:space="preserve"> nižší než hodnota dosažená </w:t>
      </w:r>
      <w:r w:rsidR="00967158" w:rsidRPr="009B0B7F">
        <w:rPr>
          <w:rFonts w:ascii="Segoe UI" w:hAnsi="Segoe UI" w:cs="Segoe UI"/>
        </w:rPr>
        <w:t>při respektování</w:t>
      </w:r>
      <w:r w:rsidR="009C6644" w:rsidRPr="009B0B7F">
        <w:rPr>
          <w:rFonts w:ascii="Segoe UI" w:hAnsi="Segoe UI" w:cs="Segoe UI"/>
        </w:rPr>
        <w:t xml:space="preserve"> zadavatelem definované specifikace, tj. </w:t>
      </w:r>
      <w:r w:rsidR="00967158" w:rsidRPr="009B0B7F">
        <w:rPr>
          <w:rFonts w:ascii="Segoe UI" w:hAnsi="Segoe UI" w:cs="Segoe UI"/>
        </w:rPr>
        <w:t xml:space="preserve">požadavku na </w:t>
      </w:r>
      <w:r w:rsidR="00E82F22" w:rsidRPr="009B0B7F">
        <w:rPr>
          <w:rFonts w:ascii="Segoe UI" w:hAnsi="Segoe UI" w:cs="Segoe UI"/>
        </w:rPr>
        <w:t xml:space="preserve">metodu snižování emisí oxidu </w:t>
      </w:r>
      <w:r w:rsidR="00671D76" w:rsidRPr="009B0B7F">
        <w:rPr>
          <w:rFonts w:ascii="Segoe UI" w:hAnsi="Segoe UI" w:cs="Segoe UI"/>
        </w:rPr>
        <w:t>dusíku – selektivní</w:t>
      </w:r>
      <w:r w:rsidR="009C6644" w:rsidRPr="009B0B7F">
        <w:rPr>
          <w:rFonts w:ascii="Segoe UI" w:hAnsi="Segoe UI" w:cs="Segoe UI"/>
        </w:rPr>
        <w:t xml:space="preserve"> nekatalytick</w:t>
      </w:r>
      <w:r w:rsidR="00967158" w:rsidRPr="009B0B7F">
        <w:rPr>
          <w:rFonts w:ascii="Segoe UI" w:hAnsi="Segoe UI" w:cs="Segoe UI"/>
        </w:rPr>
        <w:t>ou</w:t>
      </w:r>
      <w:r w:rsidR="009C6644" w:rsidRPr="009B0B7F">
        <w:rPr>
          <w:rFonts w:ascii="Segoe UI" w:hAnsi="Segoe UI" w:cs="Segoe UI"/>
        </w:rPr>
        <w:t xml:space="preserve"> redukc</w:t>
      </w:r>
      <w:r w:rsidR="00967158" w:rsidRPr="009B0B7F">
        <w:rPr>
          <w:rFonts w:ascii="Segoe UI" w:hAnsi="Segoe UI" w:cs="Segoe UI"/>
        </w:rPr>
        <w:t>i</w:t>
      </w:r>
      <w:r w:rsidR="009C6644" w:rsidRPr="009B0B7F">
        <w:rPr>
          <w:rFonts w:ascii="Segoe UI" w:hAnsi="Segoe UI" w:cs="Segoe UI"/>
        </w:rPr>
        <w:t xml:space="preserve"> (SNCR)</w:t>
      </w:r>
      <w:r w:rsidR="000419EF" w:rsidRPr="009B0B7F">
        <w:rPr>
          <w:rFonts w:ascii="Segoe UI" w:hAnsi="Segoe UI" w:cs="Segoe UI"/>
        </w:rPr>
        <w:t>, jinak bude v rámci uvedeného podkritéria přiděleno účastníkovi 0 bodů</w:t>
      </w:r>
      <w:r w:rsidRPr="009B0B7F">
        <w:rPr>
          <w:rFonts w:ascii="Segoe UI" w:hAnsi="Segoe UI" w:cs="Segoe UI"/>
        </w:rPr>
        <w:t xml:space="preserve">. </w:t>
      </w:r>
    </w:p>
    <w:p w14:paraId="69D3EF54" w14:textId="29DCB532" w:rsidR="004A0C31" w:rsidRPr="009B0B7F" w:rsidRDefault="00211E02" w:rsidP="00671D76">
      <w:pPr>
        <w:spacing w:before="240" w:after="240" w:line="276" w:lineRule="auto"/>
        <w:jc w:val="both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 xml:space="preserve">Účastník musí v nabídce respektovat i </w:t>
      </w:r>
      <w:r w:rsidR="007527DC" w:rsidRPr="009B0B7F">
        <w:rPr>
          <w:rFonts w:ascii="Segoe UI" w:hAnsi="Segoe UI" w:cs="Segoe UI"/>
        </w:rPr>
        <w:t>nejvyšší</w:t>
      </w:r>
      <w:r w:rsidRPr="009B0B7F">
        <w:rPr>
          <w:rFonts w:ascii="Segoe UI" w:hAnsi="Segoe UI" w:cs="Segoe UI"/>
        </w:rPr>
        <w:t xml:space="preserve"> přípustnou (maximální) </w:t>
      </w:r>
      <w:r w:rsidR="007527DC" w:rsidRPr="009B0B7F">
        <w:rPr>
          <w:rFonts w:ascii="Segoe UI" w:hAnsi="Segoe UI" w:cs="Segoe UI"/>
        </w:rPr>
        <w:t>hodnotu emise NOx</w:t>
      </w:r>
      <w:r w:rsidRPr="009B0B7F">
        <w:rPr>
          <w:rFonts w:ascii="Segoe UI" w:hAnsi="Segoe UI" w:cs="Segoe UI"/>
        </w:rPr>
        <w:t xml:space="preserve">. Nabídne-li účastník </w:t>
      </w:r>
      <w:r w:rsidR="00565EF4" w:rsidRPr="009B0B7F">
        <w:rPr>
          <w:rFonts w:ascii="Segoe UI" w:hAnsi="Segoe UI" w:cs="Segoe UI"/>
        </w:rPr>
        <w:t>hodnotu vyšší</w:t>
      </w:r>
      <w:r w:rsidRPr="009B0B7F">
        <w:rPr>
          <w:rFonts w:ascii="Segoe UI" w:hAnsi="Segoe UI" w:cs="Segoe UI"/>
        </w:rPr>
        <w:t>, je to považováno za nesplnění zadávacích podmínek.</w:t>
      </w:r>
    </w:p>
    <w:p w14:paraId="0859D2BC" w14:textId="6BC8B9B1" w:rsidR="007A6678" w:rsidRPr="009B0B7F" w:rsidDel="00B111C2" w:rsidRDefault="007A6678" w:rsidP="00EF6DD1">
      <w:pPr>
        <w:pStyle w:val="Odstavecseseznamem"/>
        <w:ind w:left="0"/>
        <w:rPr>
          <w:del w:id="66" w:author="Pavel Slezák" w:date="2025-03-12T02:42:00Z" w16du:dateUtc="2025-03-12T01:42:00Z"/>
          <w:rFonts w:ascii="Segoe UI" w:hAnsi="Segoe UI" w:cs="Segoe UI"/>
        </w:rPr>
      </w:pPr>
    </w:p>
    <w:p w14:paraId="78F61D2E" w14:textId="77777777" w:rsidR="007A6678" w:rsidRPr="009B0B7F" w:rsidRDefault="007A6678" w:rsidP="000419EF">
      <w:pPr>
        <w:pStyle w:val="Nadpis1"/>
        <w:pageBreakBefore/>
        <w:numPr>
          <w:ilvl w:val="0"/>
          <w:numId w:val="1"/>
        </w:numPr>
        <w:spacing w:after="200" w:line="276" w:lineRule="auto"/>
        <w:ind w:left="426" w:hanging="426"/>
        <w:jc w:val="both"/>
        <w:rPr>
          <w:rFonts w:ascii="Segoe UI" w:hAnsi="Segoe UI" w:cs="Segoe UI"/>
          <w:b/>
          <w:bCs/>
        </w:rPr>
      </w:pPr>
      <w:bookmarkStart w:id="67" w:name="_Toc51618267"/>
      <w:bookmarkStart w:id="68" w:name="_Toc192639684"/>
      <w:r w:rsidRPr="009B0B7F">
        <w:rPr>
          <w:rFonts w:ascii="Segoe UI" w:hAnsi="Segoe UI" w:cs="Segoe UI"/>
          <w:b/>
          <w:bCs/>
        </w:rPr>
        <w:lastRenderedPageBreak/>
        <w:t>S</w:t>
      </w:r>
      <w:r w:rsidR="00EF104D" w:rsidRPr="009B0B7F">
        <w:rPr>
          <w:rFonts w:ascii="Segoe UI" w:hAnsi="Segoe UI" w:cs="Segoe UI"/>
          <w:b/>
          <w:bCs/>
        </w:rPr>
        <w:t>eznam příloh</w:t>
      </w:r>
      <w:bookmarkEnd w:id="67"/>
      <w:bookmarkEnd w:id="68"/>
    </w:p>
    <w:p w14:paraId="14CA7855" w14:textId="64CD8F9E" w:rsidR="007A6678" w:rsidRPr="009B0B7F" w:rsidRDefault="008420FE" w:rsidP="00EF6DD1">
      <w:pPr>
        <w:pStyle w:val="Odstavecseseznamem"/>
        <w:ind w:left="0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Část</w:t>
      </w:r>
      <w:r w:rsidR="003E1C39" w:rsidRPr="009B0B7F">
        <w:rPr>
          <w:rFonts w:ascii="Segoe UI" w:hAnsi="Segoe UI" w:cs="Segoe UI"/>
        </w:rPr>
        <w:t xml:space="preserve"> 0.c </w:t>
      </w:r>
      <w:r w:rsidRPr="009B0B7F">
        <w:rPr>
          <w:rFonts w:ascii="Segoe UI" w:hAnsi="Segoe UI" w:cs="Segoe UI"/>
        </w:rPr>
        <w:t>Z</w:t>
      </w:r>
      <w:r w:rsidR="007A6678" w:rsidRPr="009B0B7F">
        <w:rPr>
          <w:rFonts w:ascii="Segoe UI" w:hAnsi="Segoe UI" w:cs="Segoe UI"/>
        </w:rPr>
        <w:t xml:space="preserve">adávací dokumentace – Podrobné vymezení hodnotících kritérií a pravidel pro hodnocení nabídek </w:t>
      </w:r>
      <w:r w:rsidRPr="009B0B7F">
        <w:rPr>
          <w:rFonts w:ascii="Segoe UI" w:hAnsi="Segoe UI" w:cs="Segoe UI"/>
        </w:rPr>
        <w:t>dále odkazuje na následující části</w:t>
      </w:r>
      <w:r w:rsidR="00AA2F9B" w:rsidRPr="009B0B7F">
        <w:rPr>
          <w:rFonts w:ascii="Segoe UI" w:hAnsi="Segoe UI" w:cs="Segoe UI"/>
        </w:rPr>
        <w:t xml:space="preserve"> </w:t>
      </w:r>
      <w:r w:rsidRPr="009B0B7F">
        <w:rPr>
          <w:rFonts w:ascii="Segoe UI" w:hAnsi="Segoe UI" w:cs="Segoe UI"/>
        </w:rPr>
        <w:t>Z</w:t>
      </w:r>
      <w:r w:rsidR="00AA2F9B" w:rsidRPr="009B0B7F">
        <w:rPr>
          <w:rFonts w:ascii="Segoe UI" w:hAnsi="Segoe UI" w:cs="Segoe UI"/>
        </w:rPr>
        <w:t>adávací dokumentace</w:t>
      </w:r>
      <w:r w:rsidR="007A6678" w:rsidRPr="009B0B7F">
        <w:rPr>
          <w:rFonts w:ascii="Segoe UI" w:hAnsi="Segoe UI" w:cs="Segoe UI"/>
        </w:rPr>
        <w:t>:</w:t>
      </w:r>
    </w:p>
    <w:p w14:paraId="367709DB" w14:textId="77777777" w:rsidR="007A6678" w:rsidRPr="009B0B7F" w:rsidRDefault="007A6678" w:rsidP="00EF6DD1">
      <w:pPr>
        <w:pStyle w:val="Odstavecseseznamem"/>
        <w:ind w:left="0"/>
        <w:rPr>
          <w:rFonts w:ascii="Segoe UI" w:hAnsi="Segoe UI" w:cs="Segoe UI"/>
        </w:rPr>
      </w:pPr>
    </w:p>
    <w:p w14:paraId="0FC1DA26" w14:textId="2F303354" w:rsidR="0019751A" w:rsidRPr="009B0B7F" w:rsidRDefault="008420FE" w:rsidP="00EF6DD1">
      <w:pPr>
        <w:pStyle w:val="Odstavecseseznamem"/>
        <w:ind w:left="0"/>
        <w:rPr>
          <w:rFonts w:ascii="Segoe UI" w:hAnsi="Segoe UI" w:cs="Segoe UI"/>
        </w:rPr>
      </w:pPr>
      <w:r w:rsidRPr="009B0B7F">
        <w:rPr>
          <w:rFonts w:ascii="Segoe UI" w:hAnsi="Segoe UI" w:cs="Segoe UI"/>
        </w:rPr>
        <w:t>Část</w:t>
      </w:r>
      <w:r w:rsidR="003E1C39" w:rsidRPr="009B0B7F">
        <w:rPr>
          <w:rFonts w:ascii="Segoe UI" w:hAnsi="Segoe UI" w:cs="Segoe UI"/>
        </w:rPr>
        <w:t xml:space="preserve"> 0.d</w:t>
      </w:r>
      <w:r w:rsidR="0019751A" w:rsidRPr="009B0B7F">
        <w:rPr>
          <w:rFonts w:ascii="Segoe UI" w:hAnsi="Segoe UI" w:cs="Segoe UI"/>
        </w:rPr>
        <w:t xml:space="preserve">: Závazný vzor Ekonomického modelu </w:t>
      </w:r>
    </w:p>
    <w:p w14:paraId="39D5B5DE" w14:textId="77777777" w:rsidR="00772ACA" w:rsidRDefault="00772ACA" w:rsidP="00EF6DD1">
      <w:pPr>
        <w:pStyle w:val="Odstavecseseznamem"/>
        <w:ind w:left="0"/>
        <w:rPr>
          <w:rFonts w:ascii="Segoe UI" w:hAnsi="Segoe UI" w:cs="Segoe UI"/>
        </w:rPr>
      </w:pPr>
    </w:p>
    <w:p w14:paraId="1ADA9124" w14:textId="1CD1DB45" w:rsidR="00BB0E2D" w:rsidRPr="009B0B7F" w:rsidRDefault="008420FE" w:rsidP="00EF6DD1">
      <w:pPr>
        <w:pStyle w:val="Odstavecseseznamem"/>
        <w:ind w:left="0"/>
        <w:rPr>
          <w:rFonts w:ascii="Segoe UI" w:hAnsi="Segoe UI" w:cs="Segoe UI"/>
          <w:sz w:val="16"/>
          <w:szCs w:val="16"/>
        </w:rPr>
      </w:pPr>
      <w:r w:rsidRPr="009B0B7F">
        <w:rPr>
          <w:rFonts w:ascii="Segoe UI" w:hAnsi="Segoe UI" w:cs="Segoe UI"/>
        </w:rPr>
        <w:t>Část</w:t>
      </w:r>
      <w:r w:rsidR="003E1C39" w:rsidRPr="009B0B7F">
        <w:rPr>
          <w:rFonts w:ascii="Segoe UI" w:hAnsi="Segoe UI" w:cs="Segoe UI"/>
        </w:rPr>
        <w:t xml:space="preserve"> 0.e</w:t>
      </w:r>
      <w:r w:rsidR="00BB0E2D" w:rsidRPr="009B0B7F">
        <w:rPr>
          <w:rFonts w:ascii="Segoe UI" w:hAnsi="Segoe UI" w:cs="Segoe UI"/>
        </w:rPr>
        <w:t xml:space="preserve">: </w:t>
      </w:r>
      <w:r w:rsidR="0059648F" w:rsidRPr="009B0B7F">
        <w:rPr>
          <w:rFonts w:ascii="Segoe UI" w:hAnsi="Segoe UI" w:cs="Segoe UI"/>
        </w:rPr>
        <w:t xml:space="preserve"> </w:t>
      </w:r>
      <w:r w:rsidR="00BB0E2D" w:rsidRPr="009B0B7F">
        <w:rPr>
          <w:rFonts w:ascii="Segoe UI" w:hAnsi="Segoe UI" w:cs="Segoe UI"/>
        </w:rPr>
        <w:t xml:space="preserve">Vzorec pro výpočet ekonomického modelu </w:t>
      </w:r>
    </w:p>
    <w:bookmarkEnd w:id="41"/>
    <w:p w14:paraId="4DFEC16F" w14:textId="77777777" w:rsidR="0019751A" w:rsidRPr="009B0B7F" w:rsidRDefault="0019751A" w:rsidP="004D0105">
      <w:pPr>
        <w:widowControl w:val="0"/>
        <w:spacing w:line="276" w:lineRule="auto"/>
        <w:ind w:left="4111" w:firstLine="143"/>
        <w:rPr>
          <w:rFonts w:ascii="Segoe UI" w:hAnsi="Segoe UI" w:cs="Segoe UI"/>
        </w:rPr>
      </w:pPr>
    </w:p>
    <w:sectPr w:rsidR="0019751A" w:rsidRPr="009B0B7F" w:rsidSect="00BD3E26">
      <w:headerReference w:type="default" r:id="rId11"/>
      <w:footerReference w:type="default" r:id="rId12"/>
      <w:headerReference w:type="first" r:id="rId13"/>
      <w:pgSz w:w="11906" w:h="16838" w:code="9"/>
      <w:pgMar w:top="1249" w:right="1418" w:bottom="1418" w:left="1418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628021" w14:textId="77777777" w:rsidR="005A06B0" w:rsidRDefault="005A06B0">
      <w:r>
        <w:separator/>
      </w:r>
    </w:p>
  </w:endnote>
  <w:endnote w:type="continuationSeparator" w:id="0">
    <w:p w14:paraId="6B6127DA" w14:textId="77777777" w:rsidR="005A06B0" w:rsidRDefault="005A0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altName w:val="Arial"/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31A91" w14:textId="77777777" w:rsidR="00211E02" w:rsidRPr="00A45442" w:rsidRDefault="00211E02">
    <w:pPr>
      <w:pStyle w:val="Zpat"/>
      <w:jc w:val="center"/>
      <w:rPr>
        <w:rFonts w:ascii="Segoe UI" w:hAnsi="Segoe UI" w:cs="Segoe UI"/>
      </w:rPr>
    </w:pPr>
    <w:r w:rsidRPr="00A45442">
      <w:rPr>
        <w:rFonts w:ascii="Segoe UI" w:hAnsi="Segoe UI" w:cs="Segoe UI"/>
      </w:rPr>
      <w:t xml:space="preserve">Stránka </w:t>
    </w:r>
    <w:r w:rsidRPr="00A45442">
      <w:rPr>
        <w:rFonts w:ascii="Segoe UI" w:hAnsi="Segoe UI" w:cs="Segoe UI"/>
        <w:b/>
        <w:bCs/>
      </w:rPr>
      <w:fldChar w:fldCharType="begin"/>
    </w:r>
    <w:r w:rsidRPr="00A45442">
      <w:rPr>
        <w:rFonts w:ascii="Segoe UI" w:hAnsi="Segoe UI" w:cs="Segoe UI"/>
        <w:b/>
        <w:bCs/>
      </w:rPr>
      <w:instrText>PAGE</w:instrText>
    </w:r>
    <w:r w:rsidRPr="00A45442">
      <w:rPr>
        <w:rFonts w:ascii="Segoe UI" w:hAnsi="Segoe UI" w:cs="Segoe UI"/>
        <w:b/>
        <w:bCs/>
      </w:rPr>
      <w:fldChar w:fldCharType="separate"/>
    </w:r>
    <w:r w:rsidRPr="00A45442">
      <w:rPr>
        <w:rFonts w:ascii="Segoe UI" w:hAnsi="Segoe UI" w:cs="Segoe UI"/>
        <w:b/>
        <w:bCs/>
      </w:rPr>
      <w:t>2</w:t>
    </w:r>
    <w:r w:rsidRPr="00A45442">
      <w:rPr>
        <w:rFonts w:ascii="Segoe UI" w:hAnsi="Segoe UI" w:cs="Segoe UI"/>
        <w:b/>
        <w:bCs/>
      </w:rPr>
      <w:fldChar w:fldCharType="end"/>
    </w:r>
    <w:r w:rsidRPr="00A45442">
      <w:rPr>
        <w:rFonts w:ascii="Segoe UI" w:hAnsi="Segoe UI" w:cs="Segoe UI"/>
      </w:rPr>
      <w:t xml:space="preserve"> z </w:t>
    </w:r>
    <w:r w:rsidRPr="00A45442">
      <w:rPr>
        <w:rFonts w:ascii="Segoe UI" w:hAnsi="Segoe UI" w:cs="Segoe UI"/>
        <w:b/>
        <w:bCs/>
      </w:rPr>
      <w:fldChar w:fldCharType="begin"/>
    </w:r>
    <w:r w:rsidRPr="00A45442">
      <w:rPr>
        <w:rFonts w:ascii="Segoe UI" w:hAnsi="Segoe UI" w:cs="Segoe UI"/>
        <w:b/>
        <w:bCs/>
      </w:rPr>
      <w:instrText>NUMPAGES</w:instrText>
    </w:r>
    <w:r w:rsidRPr="00A45442">
      <w:rPr>
        <w:rFonts w:ascii="Segoe UI" w:hAnsi="Segoe UI" w:cs="Segoe UI"/>
        <w:b/>
        <w:bCs/>
      </w:rPr>
      <w:fldChar w:fldCharType="separate"/>
    </w:r>
    <w:r w:rsidRPr="00A45442">
      <w:rPr>
        <w:rFonts w:ascii="Segoe UI" w:hAnsi="Segoe UI" w:cs="Segoe UI"/>
        <w:b/>
        <w:bCs/>
      </w:rPr>
      <w:t>2</w:t>
    </w:r>
    <w:r w:rsidRPr="00A45442">
      <w:rPr>
        <w:rFonts w:ascii="Segoe UI" w:hAnsi="Segoe UI" w:cs="Segoe U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463E21" w14:textId="77777777" w:rsidR="005A06B0" w:rsidRDefault="005A06B0">
      <w:r>
        <w:separator/>
      </w:r>
    </w:p>
  </w:footnote>
  <w:footnote w:type="continuationSeparator" w:id="0">
    <w:p w14:paraId="728CD0E0" w14:textId="77777777" w:rsidR="005A06B0" w:rsidRDefault="005A06B0">
      <w:r>
        <w:continuationSeparator/>
      </w:r>
    </w:p>
  </w:footnote>
  <w:footnote w:id="1">
    <w:p w14:paraId="21CE43A8" w14:textId="274F6B43" w:rsidR="00DA4662" w:rsidRPr="00A31D23" w:rsidRDefault="00DA4662" w:rsidP="00002D0A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544DF3">
        <w:rPr>
          <w:rStyle w:val="Znakapoznpodarou"/>
          <w:rFonts w:ascii="Segoe UI" w:hAnsi="Segoe UI" w:cs="Segoe UI"/>
          <w:sz w:val="20"/>
          <w:szCs w:val="20"/>
        </w:rPr>
        <w:footnoteRef/>
      </w:r>
      <w:r w:rsidRPr="00544DF3">
        <w:rPr>
          <w:rFonts w:ascii="Segoe UI" w:hAnsi="Segoe UI" w:cs="Segoe UI"/>
          <w:sz w:val="20"/>
          <w:szCs w:val="20"/>
        </w:rPr>
        <w:t xml:space="preserve"> </w:t>
      </w:r>
      <w:r w:rsidRPr="00002D0A">
        <w:rPr>
          <w:rFonts w:ascii="Segoe UI" w:hAnsi="Segoe UI" w:cs="Segoe UI"/>
          <w:sz w:val="20"/>
          <w:szCs w:val="20"/>
        </w:rPr>
        <w:t>Závazný vzor Ekonomického modelu</w:t>
      </w:r>
      <w:r w:rsidRPr="00A31D23">
        <w:rPr>
          <w:rFonts w:ascii="Segoe UI" w:hAnsi="Segoe UI" w:cs="Segoe UI"/>
          <w:sz w:val="20"/>
          <w:szCs w:val="20"/>
        </w:rPr>
        <w:t xml:space="preserve"> je uveden ve formě hodnotící tabulky s automatickými výpočtovými vzorci</w:t>
      </w:r>
      <w:r w:rsidRPr="00A31D23">
        <w:rPr>
          <w:rFonts w:ascii="Segoe UI" w:hAnsi="Segoe UI" w:cs="Segoe UI"/>
          <w:i/>
          <w:iCs/>
          <w:sz w:val="20"/>
          <w:szCs w:val="20"/>
        </w:rPr>
        <w:t xml:space="preserve">, </w:t>
      </w:r>
      <w:r w:rsidRPr="00A31D23">
        <w:rPr>
          <w:rFonts w:ascii="Segoe UI" w:hAnsi="Segoe UI" w:cs="Segoe UI"/>
          <w:sz w:val="20"/>
          <w:szCs w:val="20"/>
        </w:rPr>
        <w:t>přičemž</w:t>
      </w:r>
      <w:r w:rsidR="00682034" w:rsidRPr="00A31D23">
        <w:rPr>
          <w:rFonts w:ascii="Segoe UI" w:hAnsi="Segoe UI" w:cs="Segoe UI"/>
          <w:sz w:val="20"/>
          <w:szCs w:val="20"/>
        </w:rPr>
        <w:t xml:space="preserve"> bližší</w:t>
      </w:r>
      <w:r w:rsidRPr="00A31D23">
        <w:rPr>
          <w:rFonts w:ascii="Segoe UI" w:hAnsi="Segoe UI" w:cs="Segoe UI"/>
          <w:sz w:val="20"/>
          <w:szCs w:val="20"/>
        </w:rPr>
        <w:t xml:space="preserve"> pokyny</w:t>
      </w:r>
      <w:r w:rsidRPr="00A31D23">
        <w:rPr>
          <w:rFonts w:ascii="Segoe UI" w:hAnsi="Segoe UI" w:cs="Segoe UI"/>
          <w:i/>
          <w:iCs/>
          <w:sz w:val="20"/>
          <w:szCs w:val="20"/>
        </w:rPr>
        <w:t xml:space="preserve"> </w:t>
      </w:r>
      <w:r w:rsidRPr="00A31D23">
        <w:rPr>
          <w:rFonts w:ascii="Segoe UI" w:hAnsi="Segoe UI" w:cs="Segoe UI"/>
          <w:sz w:val="20"/>
          <w:szCs w:val="20"/>
        </w:rPr>
        <w:t xml:space="preserve">k vyplnění jsou </w:t>
      </w:r>
      <w:r w:rsidR="00A63AA9" w:rsidRPr="00A31D23">
        <w:rPr>
          <w:rFonts w:ascii="Segoe UI" w:hAnsi="Segoe UI" w:cs="Segoe UI"/>
          <w:sz w:val="20"/>
          <w:szCs w:val="20"/>
        </w:rPr>
        <w:t xml:space="preserve">uvedeny </w:t>
      </w:r>
      <w:r w:rsidR="005B7C78" w:rsidRPr="00A31D23">
        <w:rPr>
          <w:rFonts w:ascii="Segoe UI" w:hAnsi="Segoe UI" w:cs="Segoe UI"/>
          <w:sz w:val="20"/>
          <w:szCs w:val="20"/>
        </w:rPr>
        <w:t>na listu s názvem „</w:t>
      </w:r>
      <w:r w:rsidR="00A500F4" w:rsidRPr="00A31D23">
        <w:rPr>
          <w:rFonts w:ascii="Segoe UI" w:hAnsi="Segoe UI" w:cs="Segoe UI"/>
          <w:sz w:val="20"/>
          <w:szCs w:val="20"/>
        </w:rPr>
        <w:t>Manuál_</w:t>
      </w:r>
      <w:r w:rsidR="005B7C78" w:rsidRPr="00A31D23">
        <w:rPr>
          <w:rFonts w:ascii="Segoe UI" w:hAnsi="Segoe UI" w:cs="Segoe UI"/>
          <w:sz w:val="20"/>
          <w:szCs w:val="20"/>
        </w:rPr>
        <w:t>Manual“</w:t>
      </w:r>
      <w:r w:rsidR="0051135A" w:rsidRPr="00A31D23">
        <w:rPr>
          <w:rFonts w:ascii="Segoe UI" w:hAnsi="Segoe UI" w:cs="Segoe UI"/>
          <w:sz w:val="20"/>
          <w:szCs w:val="20"/>
        </w:rPr>
        <w:t xml:space="preserve">. </w:t>
      </w:r>
    </w:p>
  </w:footnote>
  <w:footnote w:id="2">
    <w:p w14:paraId="01064BAB" w14:textId="77777777" w:rsidR="00266DB4" w:rsidRPr="00544DF3" w:rsidRDefault="00266DB4" w:rsidP="00A31D23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544DF3">
        <w:rPr>
          <w:rStyle w:val="Znakapoznpodarou"/>
          <w:rFonts w:ascii="Segoe UI" w:hAnsi="Segoe UI" w:cs="Segoe UI"/>
          <w:sz w:val="20"/>
          <w:szCs w:val="20"/>
        </w:rPr>
        <w:footnoteRef/>
      </w:r>
      <w:r w:rsidRPr="00544DF3">
        <w:rPr>
          <w:rFonts w:ascii="Segoe UI" w:hAnsi="Segoe UI" w:cs="Segoe UI"/>
          <w:sz w:val="20"/>
          <w:szCs w:val="20"/>
        </w:rPr>
        <w:t xml:space="preserve"> V případě, že se zadavatel v průběhu zadávacího řízení rozhodne některou z opcí nadále nepožadovat, bude v tomto ohledu upraven Ekonomický model před odesláním výzvy k podání finálních nabídek.</w:t>
      </w:r>
      <w:r w:rsidR="007D065C" w:rsidRPr="00544DF3">
        <w:rPr>
          <w:rFonts w:ascii="Segoe UI" w:hAnsi="Segoe UI" w:cs="Segoe UI"/>
          <w:sz w:val="20"/>
          <w:szCs w:val="20"/>
        </w:rPr>
        <w:t xml:space="preserve"> V případě, že se zadavatel rozhodne po výběru dodavatele zadávacího řízení některou z opcí nadále nepožadovat, bude o </w:t>
      </w:r>
      <w:r w:rsidR="002363DA" w:rsidRPr="00544DF3">
        <w:rPr>
          <w:rFonts w:ascii="Segoe UI" w:hAnsi="Segoe UI" w:cs="Segoe UI"/>
          <w:sz w:val="20"/>
          <w:szCs w:val="20"/>
        </w:rPr>
        <w:t xml:space="preserve">nabídnutou </w:t>
      </w:r>
      <w:r w:rsidR="007D065C" w:rsidRPr="00544DF3">
        <w:rPr>
          <w:rFonts w:ascii="Segoe UI" w:hAnsi="Segoe UI" w:cs="Segoe UI"/>
          <w:sz w:val="20"/>
          <w:szCs w:val="20"/>
        </w:rPr>
        <w:t xml:space="preserve">cenu </w:t>
      </w:r>
      <w:r w:rsidR="002363DA" w:rsidRPr="00544DF3">
        <w:rPr>
          <w:rFonts w:ascii="Segoe UI" w:hAnsi="Segoe UI" w:cs="Segoe UI"/>
          <w:sz w:val="20"/>
          <w:szCs w:val="20"/>
        </w:rPr>
        <w:t>nadále nepožadovaných</w:t>
      </w:r>
      <w:r w:rsidR="007D065C" w:rsidRPr="00544DF3">
        <w:rPr>
          <w:rFonts w:ascii="Segoe UI" w:hAnsi="Segoe UI" w:cs="Segoe UI"/>
          <w:sz w:val="20"/>
          <w:szCs w:val="20"/>
        </w:rPr>
        <w:t xml:space="preserve"> opcí automaticky snížena cena za provedení díla dle Obchodních podmínek.</w:t>
      </w:r>
      <w:r w:rsidR="0051135A" w:rsidRPr="00544DF3">
        <w:rPr>
          <w:rFonts w:ascii="Segoe UI" w:hAnsi="Segoe UI" w:cs="Segoe UI"/>
          <w:sz w:val="20"/>
          <w:szCs w:val="20"/>
        </w:rPr>
        <w:t xml:space="preserve"> Zadavatel rozhodne o nepožadování opce </w:t>
      </w:r>
      <w:r w:rsidR="00B16A86" w:rsidRPr="00544DF3">
        <w:rPr>
          <w:rFonts w:ascii="Segoe UI" w:hAnsi="Segoe UI" w:cs="Segoe UI"/>
          <w:sz w:val="20"/>
          <w:szCs w:val="20"/>
        </w:rPr>
        <w:t>ve lhůtě dle smlouvy</w:t>
      </w:r>
      <w:r w:rsidR="0051135A" w:rsidRPr="00544DF3">
        <w:rPr>
          <w:rFonts w:ascii="Segoe UI" w:hAnsi="Segoe UI" w:cs="Segoe UI"/>
          <w:sz w:val="20"/>
          <w:szCs w:val="20"/>
        </w:rPr>
        <w:t xml:space="preserve">.  </w:t>
      </w:r>
      <w:r w:rsidR="00C62A18" w:rsidRPr="00544DF3">
        <w:rPr>
          <w:rFonts w:ascii="Segoe UI" w:hAnsi="Segoe UI" w:cs="Segoe UI"/>
          <w:sz w:val="20"/>
          <w:szCs w:val="20"/>
        </w:rPr>
        <w:t xml:space="preserve">Závazný vzor </w:t>
      </w:r>
      <w:r w:rsidR="0051135A" w:rsidRPr="00544DF3">
        <w:rPr>
          <w:rFonts w:ascii="Segoe UI" w:hAnsi="Segoe UI" w:cs="Segoe UI"/>
          <w:sz w:val="20"/>
          <w:szCs w:val="20"/>
        </w:rPr>
        <w:t>Ekonomick</w:t>
      </w:r>
      <w:r w:rsidR="00C62A18" w:rsidRPr="00544DF3">
        <w:rPr>
          <w:rFonts w:ascii="Segoe UI" w:hAnsi="Segoe UI" w:cs="Segoe UI"/>
          <w:sz w:val="20"/>
          <w:szCs w:val="20"/>
        </w:rPr>
        <w:t>ého</w:t>
      </w:r>
      <w:r w:rsidR="0051135A" w:rsidRPr="00544DF3">
        <w:rPr>
          <w:rFonts w:ascii="Segoe UI" w:hAnsi="Segoe UI" w:cs="Segoe UI"/>
          <w:sz w:val="20"/>
          <w:szCs w:val="20"/>
        </w:rPr>
        <w:t xml:space="preserve"> model</w:t>
      </w:r>
      <w:r w:rsidR="00C62A18" w:rsidRPr="00544DF3">
        <w:rPr>
          <w:rFonts w:ascii="Segoe UI" w:hAnsi="Segoe UI" w:cs="Segoe UI"/>
          <w:sz w:val="20"/>
          <w:szCs w:val="20"/>
        </w:rPr>
        <w:t>u</w:t>
      </w:r>
      <w:r w:rsidR="0051135A" w:rsidRPr="00544DF3">
        <w:rPr>
          <w:rFonts w:ascii="Segoe UI" w:hAnsi="Segoe UI" w:cs="Segoe UI"/>
          <w:sz w:val="20"/>
          <w:szCs w:val="20"/>
        </w:rPr>
        <w:t xml:space="preserve"> bude uveřejněn ve formátu </w:t>
      </w:r>
      <w:r w:rsidR="00C62A18" w:rsidRPr="00544DF3">
        <w:rPr>
          <w:rFonts w:ascii="Segoe UI" w:hAnsi="Segoe UI" w:cs="Segoe UI"/>
          <w:sz w:val="20"/>
          <w:szCs w:val="20"/>
        </w:rPr>
        <w:t>„*</w:t>
      </w:r>
      <w:r w:rsidR="0051135A" w:rsidRPr="00544DF3">
        <w:rPr>
          <w:rFonts w:ascii="Segoe UI" w:hAnsi="Segoe UI" w:cs="Segoe UI"/>
          <w:sz w:val="20"/>
          <w:szCs w:val="20"/>
        </w:rPr>
        <w:t>.PDF</w:t>
      </w:r>
      <w:r w:rsidR="00C62A18" w:rsidRPr="00544DF3">
        <w:rPr>
          <w:rFonts w:ascii="Segoe UI" w:hAnsi="Segoe UI" w:cs="Segoe UI"/>
          <w:sz w:val="20"/>
          <w:szCs w:val="20"/>
        </w:rPr>
        <w:t>“</w:t>
      </w:r>
      <w:r w:rsidR="0051135A" w:rsidRPr="00544DF3">
        <w:rPr>
          <w:rFonts w:ascii="Segoe UI" w:hAnsi="Segoe UI" w:cs="Segoe UI"/>
          <w:sz w:val="20"/>
          <w:szCs w:val="20"/>
        </w:rPr>
        <w:t xml:space="preserve"> do konce lhůty pro podání žádostí o účast. </w:t>
      </w:r>
    </w:p>
  </w:footnote>
  <w:footnote w:id="3">
    <w:p w14:paraId="6991851C" w14:textId="776A6C8C" w:rsidR="00A01BD3" w:rsidRPr="00A31D23" w:rsidRDefault="00A01BD3" w:rsidP="00A31D23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002D0A">
        <w:rPr>
          <w:rStyle w:val="Znakapoznpodarou"/>
          <w:rFonts w:ascii="Segoe UI" w:hAnsi="Segoe UI" w:cs="Segoe UI"/>
          <w:sz w:val="20"/>
          <w:szCs w:val="20"/>
        </w:rPr>
        <w:footnoteRef/>
      </w:r>
      <w:r w:rsidRPr="00002D0A">
        <w:rPr>
          <w:rFonts w:ascii="Segoe UI" w:hAnsi="Segoe UI" w:cs="Segoe UI"/>
          <w:sz w:val="20"/>
          <w:szCs w:val="20"/>
        </w:rPr>
        <w:t xml:space="preserve"> V </w:t>
      </w:r>
      <w:r w:rsidRPr="00A31D23">
        <w:rPr>
          <w:rFonts w:ascii="Segoe UI" w:hAnsi="Segoe UI" w:cs="Segoe UI"/>
          <w:sz w:val="20"/>
          <w:szCs w:val="20"/>
        </w:rPr>
        <w:t>rámci závazného vzoru Ekonomického modelu je na listu „</w:t>
      </w:r>
      <w:r w:rsidRPr="00A31D23">
        <w:rPr>
          <w:rFonts w:ascii="Segoe UI" w:hAnsi="Segoe UI" w:cs="Segoe UI"/>
          <w:i/>
          <w:iCs/>
          <w:sz w:val="20"/>
          <w:szCs w:val="20"/>
        </w:rPr>
        <w:t>Vstupy_Inputs“</w:t>
      </w:r>
      <w:r w:rsidRPr="00A31D23">
        <w:rPr>
          <w:rFonts w:ascii="Segoe UI" w:hAnsi="Segoe UI" w:cs="Segoe UI"/>
          <w:sz w:val="20"/>
          <w:szCs w:val="20"/>
        </w:rPr>
        <w:t xml:space="preserve"> v části „</w:t>
      </w:r>
      <w:r w:rsidR="002224D4" w:rsidRPr="002224D4">
        <w:rPr>
          <w:rFonts w:ascii="Segoe UI" w:hAnsi="Segoe UI" w:cs="Segoe UI"/>
          <w:i/>
          <w:iCs/>
          <w:sz w:val="20"/>
          <w:szCs w:val="20"/>
        </w:rPr>
        <w:t>1. Cena Díla / Contract Amount</w:t>
      </w:r>
      <w:r w:rsidRPr="00A31D23">
        <w:rPr>
          <w:rFonts w:ascii="Segoe UI" w:hAnsi="Segoe UI" w:cs="Segoe UI"/>
          <w:sz w:val="20"/>
          <w:szCs w:val="20"/>
        </w:rPr>
        <w:t>“ v celkové nabídkové cen</w:t>
      </w:r>
      <w:r w:rsidR="002B0A11" w:rsidRPr="00A31D23">
        <w:rPr>
          <w:rFonts w:ascii="Segoe UI" w:hAnsi="Segoe UI" w:cs="Segoe UI"/>
          <w:sz w:val="20"/>
          <w:szCs w:val="20"/>
        </w:rPr>
        <w:t>ě</w:t>
      </w:r>
      <w:r w:rsidRPr="00A31D23">
        <w:rPr>
          <w:rFonts w:ascii="Segoe UI" w:hAnsi="Segoe UI" w:cs="Segoe UI"/>
          <w:sz w:val="20"/>
          <w:szCs w:val="20"/>
        </w:rPr>
        <w:t xml:space="preserve"> zohledněna úspora zadavatele ve v</w:t>
      </w:r>
      <w:r w:rsidR="002B0A11" w:rsidRPr="00A31D23">
        <w:rPr>
          <w:rFonts w:ascii="Segoe UI" w:hAnsi="Segoe UI" w:cs="Segoe UI"/>
          <w:sz w:val="20"/>
          <w:szCs w:val="20"/>
        </w:rPr>
        <w:t>az</w:t>
      </w:r>
      <w:r w:rsidRPr="00A31D23">
        <w:rPr>
          <w:rFonts w:ascii="Segoe UI" w:hAnsi="Segoe UI" w:cs="Segoe UI"/>
          <w:sz w:val="20"/>
          <w:szCs w:val="20"/>
        </w:rPr>
        <w:t xml:space="preserve">bě na účastníkem nabídnutou kratší dobu plnění, přičemž maximální doba </w:t>
      </w:r>
      <w:del w:id="46" w:author="Pavel Slezák" w:date="2025-03-14T07:55:00Z" w16du:dateUtc="2025-03-14T06:55:00Z">
        <w:r w:rsidRPr="00A31D23" w:rsidDel="00ED7FE5">
          <w:rPr>
            <w:rFonts w:ascii="Segoe UI" w:hAnsi="Segoe UI" w:cs="Segoe UI"/>
            <w:sz w:val="20"/>
            <w:szCs w:val="20"/>
          </w:rPr>
          <w:delText xml:space="preserve">plnění </w:delText>
        </w:r>
      </w:del>
      <w:ins w:id="47" w:author="Pavel Slezák" w:date="2025-03-14T07:55:00Z" w16du:dateUtc="2025-03-14T06:55:00Z">
        <w:r w:rsidR="00ED7FE5">
          <w:rPr>
            <w:rFonts w:ascii="Segoe UI" w:hAnsi="Segoe UI" w:cs="Segoe UI"/>
            <w:sz w:val="20"/>
            <w:szCs w:val="20"/>
          </w:rPr>
          <w:t>Předání díla</w:t>
        </w:r>
        <w:r w:rsidR="00ED7FE5" w:rsidRPr="00A31D23">
          <w:rPr>
            <w:rFonts w:ascii="Segoe UI" w:hAnsi="Segoe UI" w:cs="Segoe UI"/>
            <w:sz w:val="20"/>
            <w:szCs w:val="20"/>
          </w:rPr>
          <w:t xml:space="preserve"> </w:t>
        </w:r>
      </w:ins>
      <w:r w:rsidRPr="00A31D23">
        <w:rPr>
          <w:rFonts w:ascii="Segoe UI" w:hAnsi="Segoe UI" w:cs="Segoe UI"/>
          <w:sz w:val="20"/>
          <w:szCs w:val="20"/>
        </w:rPr>
        <w:t xml:space="preserve">je </w:t>
      </w:r>
      <w:r w:rsidR="009A5951" w:rsidRPr="00A31D23">
        <w:rPr>
          <w:rFonts w:ascii="Segoe UI" w:hAnsi="Segoe UI" w:cs="Segoe UI"/>
          <w:sz w:val="20"/>
          <w:szCs w:val="20"/>
        </w:rPr>
        <w:t>3</w:t>
      </w:r>
      <w:r w:rsidR="009A5951">
        <w:rPr>
          <w:rFonts w:ascii="Segoe UI" w:hAnsi="Segoe UI" w:cs="Segoe UI"/>
          <w:sz w:val="20"/>
          <w:szCs w:val="20"/>
        </w:rPr>
        <w:t>4</w:t>
      </w:r>
      <w:r w:rsidR="009A5951" w:rsidRPr="00A31D23">
        <w:rPr>
          <w:rFonts w:ascii="Segoe UI" w:hAnsi="Segoe UI" w:cs="Segoe UI"/>
          <w:sz w:val="20"/>
          <w:szCs w:val="20"/>
        </w:rPr>
        <w:t xml:space="preserve"> </w:t>
      </w:r>
      <w:r w:rsidRPr="00A31D23">
        <w:rPr>
          <w:rFonts w:ascii="Segoe UI" w:hAnsi="Segoe UI" w:cs="Segoe UI"/>
          <w:sz w:val="20"/>
          <w:szCs w:val="20"/>
        </w:rPr>
        <w:t>měsíců</w:t>
      </w:r>
      <w:ins w:id="48" w:author="Pavel Slezák" w:date="2025-03-14T08:06:00Z" w16du:dateUtc="2025-03-14T07:06:00Z">
        <w:r w:rsidR="00B3614E">
          <w:rPr>
            <w:rFonts w:ascii="Segoe UI" w:hAnsi="Segoe UI" w:cs="Segoe UI"/>
            <w:sz w:val="20"/>
            <w:szCs w:val="20"/>
          </w:rPr>
          <w:t xml:space="preserve"> od</w:t>
        </w:r>
      </w:ins>
      <w:ins w:id="49" w:author="Pavel Slezák" w:date="2025-03-14T08:07:00Z" w16du:dateUtc="2025-03-14T07:07:00Z">
        <w:r w:rsidR="001613FF">
          <w:rPr>
            <w:rFonts w:ascii="Segoe UI" w:hAnsi="Segoe UI" w:cs="Segoe UI"/>
            <w:sz w:val="20"/>
            <w:szCs w:val="20"/>
          </w:rPr>
          <w:t>e</w:t>
        </w:r>
      </w:ins>
      <w:ins w:id="50" w:author="Pavel Slezák" w:date="2025-03-14T08:06:00Z" w16du:dateUtc="2025-03-14T07:06:00Z">
        <w:r w:rsidR="00B3614E">
          <w:rPr>
            <w:rFonts w:ascii="Segoe UI" w:hAnsi="Segoe UI" w:cs="Segoe UI"/>
            <w:sz w:val="20"/>
            <w:szCs w:val="20"/>
          </w:rPr>
          <w:t xml:space="preserve"> dne účinnosti </w:t>
        </w:r>
      </w:ins>
      <w:ins w:id="51" w:author="Pavel Slezák" w:date="2025-03-14T08:07:00Z" w16du:dateUtc="2025-03-14T07:07:00Z">
        <w:r w:rsidR="001613FF">
          <w:rPr>
            <w:rFonts w:ascii="Segoe UI" w:hAnsi="Segoe UI" w:cs="Segoe UI"/>
            <w:sz w:val="20"/>
            <w:szCs w:val="20"/>
          </w:rPr>
          <w:t>smlouvy</w:t>
        </w:r>
      </w:ins>
      <w:r w:rsidR="002B0A11" w:rsidRPr="00A31D23">
        <w:rPr>
          <w:rFonts w:ascii="Segoe UI" w:hAnsi="Segoe UI" w:cs="Segoe UI"/>
          <w:sz w:val="20"/>
          <w:szCs w:val="20"/>
        </w:rPr>
        <w:t>; tuto musí účastník respektovat</w:t>
      </w:r>
      <w:r w:rsidRPr="00A31D23">
        <w:rPr>
          <w:rFonts w:ascii="Segoe UI" w:hAnsi="Segoe UI" w:cs="Segoe UI"/>
          <w:sz w:val="20"/>
          <w:szCs w:val="20"/>
        </w:rPr>
        <w:t xml:space="preserve">. Nabídnutí delší než maximální doby </w:t>
      </w:r>
      <w:r w:rsidR="007E62CA" w:rsidRPr="00A31D23">
        <w:rPr>
          <w:rFonts w:ascii="Segoe UI" w:hAnsi="Segoe UI" w:cs="Segoe UI"/>
          <w:sz w:val="20"/>
          <w:szCs w:val="20"/>
        </w:rPr>
        <w:t>pl</w:t>
      </w:r>
      <w:r w:rsidR="007E62CA">
        <w:rPr>
          <w:rFonts w:ascii="Segoe UI" w:hAnsi="Segoe UI" w:cs="Segoe UI"/>
          <w:sz w:val="20"/>
          <w:szCs w:val="20"/>
        </w:rPr>
        <w:t>nění v konečné nabídce</w:t>
      </w:r>
      <w:r w:rsidRPr="00A31D23">
        <w:rPr>
          <w:rFonts w:ascii="Segoe UI" w:hAnsi="Segoe UI" w:cs="Segoe UI"/>
          <w:sz w:val="20"/>
          <w:szCs w:val="20"/>
        </w:rPr>
        <w:t xml:space="preserve"> bude zadavatelem posouzeno jako nesplnění zadávacích podmínek.</w:t>
      </w:r>
    </w:p>
  </w:footnote>
  <w:footnote w:id="4">
    <w:p w14:paraId="1F583FE5" w14:textId="0C22BB18" w:rsidR="00C84ACA" w:rsidRDefault="00C84AC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39076D" w:rsidRPr="00002D0A">
        <w:rPr>
          <w:rFonts w:ascii="Segoe UI" w:hAnsi="Segoe UI" w:cs="Segoe UI"/>
          <w:sz w:val="20"/>
          <w:szCs w:val="20"/>
        </w:rPr>
        <w:t>V </w:t>
      </w:r>
      <w:r w:rsidR="0039076D" w:rsidRPr="00A31D23">
        <w:rPr>
          <w:rFonts w:ascii="Segoe UI" w:hAnsi="Segoe UI" w:cs="Segoe UI"/>
          <w:sz w:val="20"/>
          <w:szCs w:val="20"/>
        </w:rPr>
        <w:t>rámci závazného vzoru Ekonomického modelu je na listu „</w:t>
      </w:r>
      <w:r w:rsidR="0039076D" w:rsidRPr="00A31D23">
        <w:rPr>
          <w:rFonts w:ascii="Segoe UI" w:hAnsi="Segoe UI" w:cs="Segoe UI"/>
          <w:i/>
          <w:iCs/>
          <w:sz w:val="20"/>
          <w:szCs w:val="20"/>
        </w:rPr>
        <w:t>Vstupy_Inputs“</w:t>
      </w:r>
      <w:r w:rsidR="0039076D" w:rsidRPr="00A31D23">
        <w:rPr>
          <w:rFonts w:ascii="Segoe UI" w:hAnsi="Segoe UI" w:cs="Segoe UI"/>
          <w:sz w:val="20"/>
          <w:szCs w:val="20"/>
        </w:rPr>
        <w:t xml:space="preserve"> v části „</w:t>
      </w:r>
      <w:r w:rsidR="0039076D" w:rsidRPr="002224D4">
        <w:rPr>
          <w:rFonts w:ascii="Segoe UI" w:hAnsi="Segoe UI" w:cs="Segoe UI"/>
          <w:i/>
          <w:iCs/>
          <w:sz w:val="20"/>
          <w:szCs w:val="20"/>
        </w:rPr>
        <w:t>1. Cena Díla / Contract Amount</w:t>
      </w:r>
      <w:r w:rsidR="0039076D" w:rsidRPr="00A31D23">
        <w:rPr>
          <w:rFonts w:ascii="Segoe UI" w:hAnsi="Segoe UI" w:cs="Segoe UI"/>
          <w:sz w:val="20"/>
          <w:szCs w:val="20"/>
        </w:rPr>
        <w:t>“ v celkové nabídkové ceně zohledněna úspora zadavatele ve vazbě na</w:t>
      </w:r>
      <w:r w:rsidR="0039076D">
        <w:rPr>
          <w:rFonts w:ascii="Segoe UI" w:hAnsi="Segoe UI" w:cs="Segoe UI"/>
          <w:sz w:val="20"/>
          <w:szCs w:val="20"/>
        </w:rPr>
        <w:t xml:space="preserve"> případnou </w:t>
      </w:r>
      <w:r w:rsidR="00F3350C">
        <w:rPr>
          <w:rFonts w:ascii="Segoe UI" w:hAnsi="Segoe UI" w:cs="Segoe UI"/>
          <w:sz w:val="20"/>
          <w:szCs w:val="20"/>
        </w:rPr>
        <w:t xml:space="preserve">nabídnutou </w:t>
      </w:r>
      <w:r w:rsidR="0039076D">
        <w:rPr>
          <w:rFonts w:ascii="Segoe UI" w:hAnsi="Segoe UI" w:cs="Segoe UI"/>
          <w:sz w:val="20"/>
          <w:szCs w:val="20"/>
        </w:rPr>
        <w:t>slevu za financování v</w:t>
      </w:r>
      <w:r w:rsidR="008A6F45">
        <w:rPr>
          <w:rFonts w:ascii="Segoe UI" w:hAnsi="Segoe UI" w:cs="Segoe UI"/>
          <w:sz w:val="20"/>
          <w:szCs w:val="20"/>
        </w:rPr>
        <w:t> </w:t>
      </w:r>
      <w:r w:rsidR="0039076D">
        <w:rPr>
          <w:rFonts w:ascii="Segoe UI" w:hAnsi="Segoe UI" w:cs="Segoe UI"/>
          <w:sz w:val="20"/>
          <w:szCs w:val="20"/>
        </w:rPr>
        <w:t>EUR</w:t>
      </w:r>
      <w:r w:rsidR="008A6F45">
        <w:rPr>
          <w:rFonts w:ascii="Segoe UI" w:hAnsi="Segoe UI" w:cs="Segoe UI"/>
          <w:sz w:val="20"/>
          <w:szCs w:val="20"/>
        </w:rPr>
        <w:t xml:space="preserve"> v maximální částce 60 mil. EUR. </w:t>
      </w:r>
    </w:p>
  </w:footnote>
  <w:footnote w:id="5">
    <w:p w14:paraId="0EAC6089" w14:textId="77777777" w:rsidR="00934078" w:rsidRPr="00A31D23" w:rsidRDefault="00B83010" w:rsidP="00544DF3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002D0A">
        <w:rPr>
          <w:rStyle w:val="Znakapoznpodarou"/>
          <w:rFonts w:ascii="Segoe UI" w:hAnsi="Segoe UI" w:cs="Segoe UI"/>
          <w:sz w:val="20"/>
          <w:szCs w:val="20"/>
        </w:rPr>
        <w:footnoteRef/>
      </w:r>
      <w:r w:rsidRPr="00002D0A">
        <w:rPr>
          <w:rFonts w:ascii="Segoe UI" w:hAnsi="Segoe UI" w:cs="Segoe UI"/>
          <w:sz w:val="20"/>
          <w:szCs w:val="20"/>
        </w:rPr>
        <w:t xml:space="preserve"> </w:t>
      </w:r>
      <w:r w:rsidR="00245670" w:rsidRPr="00002D0A">
        <w:rPr>
          <w:rFonts w:ascii="Segoe UI" w:hAnsi="Segoe UI" w:cs="Segoe UI"/>
          <w:sz w:val="20"/>
          <w:szCs w:val="20"/>
        </w:rPr>
        <w:t>V</w:t>
      </w:r>
      <w:r w:rsidR="00245670" w:rsidRPr="00A31D23">
        <w:rPr>
          <w:rFonts w:ascii="Segoe UI" w:hAnsi="Segoe UI" w:cs="Segoe UI"/>
          <w:sz w:val="20"/>
          <w:szCs w:val="20"/>
        </w:rPr>
        <w:t xml:space="preserve"> Ekonomickém modelu </w:t>
      </w:r>
      <w:r w:rsidR="001E28B8" w:rsidRPr="00A31D23">
        <w:rPr>
          <w:rFonts w:ascii="Segoe UI" w:hAnsi="Segoe UI" w:cs="Segoe UI"/>
          <w:sz w:val="20"/>
          <w:szCs w:val="20"/>
        </w:rPr>
        <w:t xml:space="preserve">se </w:t>
      </w:r>
      <w:r w:rsidR="00245670" w:rsidRPr="00A31D23">
        <w:rPr>
          <w:rFonts w:ascii="Segoe UI" w:hAnsi="Segoe UI" w:cs="Segoe UI"/>
          <w:sz w:val="20"/>
          <w:szCs w:val="20"/>
        </w:rPr>
        <w:t>jedná o n</w:t>
      </w:r>
      <w:r w:rsidR="00934078" w:rsidRPr="00A31D23">
        <w:rPr>
          <w:rFonts w:ascii="Segoe UI" w:hAnsi="Segoe UI" w:cs="Segoe UI"/>
          <w:sz w:val="20"/>
          <w:szCs w:val="20"/>
        </w:rPr>
        <w:t xml:space="preserve">ásledující položky: </w:t>
      </w:r>
    </w:p>
    <w:p w14:paraId="06003327" w14:textId="77777777" w:rsidR="002224D4" w:rsidRPr="002224D4" w:rsidRDefault="002224D4" w:rsidP="002224D4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bookmarkStart w:id="54" w:name="_Hlk67386541"/>
      <w:r w:rsidRPr="002224D4">
        <w:rPr>
          <w:rFonts w:ascii="Segoe UI" w:hAnsi="Segoe UI" w:cs="Segoe UI"/>
          <w:sz w:val="20"/>
          <w:szCs w:val="20"/>
        </w:rPr>
        <w:t xml:space="preserve">2.1.1 Spotřeba vody - kotel / water consumption - boiler </w:t>
      </w:r>
    </w:p>
    <w:p w14:paraId="50B7084E" w14:textId="77777777" w:rsidR="002224D4" w:rsidRPr="002224D4" w:rsidRDefault="002224D4" w:rsidP="002224D4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2224D4">
        <w:rPr>
          <w:rFonts w:ascii="Segoe UI" w:hAnsi="Segoe UI" w:cs="Segoe UI"/>
          <w:sz w:val="20"/>
          <w:szCs w:val="20"/>
        </w:rPr>
        <w:t xml:space="preserve"> 2.1.2 Spotřeba pitné vody / fresh water consumption  </w:t>
      </w:r>
    </w:p>
    <w:p w14:paraId="18C66777" w14:textId="2A6CEB40" w:rsidR="002224D4" w:rsidRPr="002224D4" w:rsidRDefault="002224D4" w:rsidP="002224D4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2224D4">
        <w:rPr>
          <w:rFonts w:ascii="Segoe UI" w:hAnsi="Segoe UI" w:cs="Segoe UI"/>
          <w:sz w:val="20"/>
          <w:szCs w:val="20"/>
        </w:rPr>
        <w:t xml:space="preserve"> 2.1.3 Spotřeba </w:t>
      </w:r>
      <w:del w:id="55" w:author="Pavel Slezák" w:date="2025-03-09T11:17:00Z" w16du:dateUtc="2025-03-09T10:17:00Z">
        <w:r w:rsidRPr="002224D4" w:rsidDel="00615B85">
          <w:rPr>
            <w:rFonts w:ascii="Segoe UI" w:hAnsi="Segoe UI" w:cs="Segoe UI"/>
            <w:sz w:val="20"/>
            <w:szCs w:val="20"/>
          </w:rPr>
          <w:delText xml:space="preserve">močoviny </w:delText>
        </w:r>
      </w:del>
      <w:ins w:id="56" w:author="Pavel Slezák" w:date="2025-03-09T11:17:00Z" w16du:dateUtc="2025-03-09T10:17:00Z">
        <w:r w:rsidR="00615B85">
          <w:rPr>
            <w:rFonts w:ascii="Segoe UI" w:hAnsi="Segoe UI" w:cs="Segoe UI"/>
            <w:sz w:val="20"/>
            <w:szCs w:val="20"/>
          </w:rPr>
          <w:t>čpavkové vody</w:t>
        </w:r>
        <w:r w:rsidR="00615B85" w:rsidRPr="002224D4">
          <w:rPr>
            <w:rFonts w:ascii="Segoe UI" w:hAnsi="Segoe UI" w:cs="Segoe UI"/>
            <w:sz w:val="20"/>
            <w:szCs w:val="20"/>
          </w:rPr>
          <w:t xml:space="preserve"> </w:t>
        </w:r>
      </w:ins>
      <w:r w:rsidRPr="002224D4">
        <w:rPr>
          <w:rFonts w:ascii="Segoe UI" w:hAnsi="Segoe UI" w:cs="Segoe UI"/>
          <w:sz w:val="20"/>
          <w:szCs w:val="20"/>
        </w:rPr>
        <w:t xml:space="preserve">/ </w:t>
      </w:r>
      <w:ins w:id="57" w:author="Pavel Slezák" w:date="2025-03-09T11:17:00Z" w16du:dateUtc="2025-03-09T10:17:00Z">
        <w:r w:rsidR="00615B85">
          <w:rPr>
            <w:rFonts w:ascii="Segoe UI" w:hAnsi="Segoe UI" w:cs="Segoe UI"/>
            <w:sz w:val="20"/>
            <w:szCs w:val="20"/>
          </w:rPr>
          <w:t>ammonia water</w:t>
        </w:r>
      </w:ins>
      <w:del w:id="58" w:author="Pavel Slezák" w:date="2025-03-09T11:17:00Z" w16du:dateUtc="2025-03-09T10:17:00Z">
        <w:r w:rsidRPr="002224D4" w:rsidDel="00615B85">
          <w:rPr>
            <w:rFonts w:ascii="Segoe UI" w:hAnsi="Segoe UI" w:cs="Segoe UI"/>
            <w:sz w:val="20"/>
            <w:szCs w:val="20"/>
          </w:rPr>
          <w:delText>urea</w:delText>
        </w:r>
      </w:del>
      <w:r w:rsidRPr="002224D4">
        <w:rPr>
          <w:rFonts w:ascii="Segoe UI" w:hAnsi="Segoe UI" w:cs="Segoe UI"/>
          <w:sz w:val="20"/>
          <w:szCs w:val="20"/>
        </w:rPr>
        <w:t xml:space="preserve"> consumption </w:t>
      </w:r>
    </w:p>
    <w:p w14:paraId="0E7BEC84" w14:textId="77777777" w:rsidR="002224D4" w:rsidRPr="002224D4" w:rsidRDefault="002224D4" w:rsidP="002224D4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2224D4">
        <w:rPr>
          <w:rFonts w:ascii="Segoe UI" w:hAnsi="Segoe UI" w:cs="Segoe UI"/>
          <w:sz w:val="20"/>
          <w:szCs w:val="20"/>
        </w:rPr>
        <w:t xml:space="preserve"> 2.1.4 Spotřeba nehašeného vápna / quick lime consumption </w:t>
      </w:r>
    </w:p>
    <w:p w14:paraId="432D44D7" w14:textId="77777777" w:rsidR="002224D4" w:rsidRPr="002224D4" w:rsidRDefault="002224D4" w:rsidP="002224D4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2224D4">
        <w:rPr>
          <w:rFonts w:ascii="Segoe UI" w:hAnsi="Segoe UI" w:cs="Segoe UI"/>
          <w:sz w:val="20"/>
          <w:szCs w:val="20"/>
        </w:rPr>
        <w:t xml:space="preserve"> 2.1.5 Spotřeba hydroxidu vápenatého / hydrated lime consumption </w:t>
      </w:r>
    </w:p>
    <w:p w14:paraId="3AB6D17C" w14:textId="77777777" w:rsidR="002224D4" w:rsidRPr="002224D4" w:rsidRDefault="002224D4" w:rsidP="002224D4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2224D4">
        <w:rPr>
          <w:rFonts w:ascii="Segoe UI" w:hAnsi="Segoe UI" w:cs="Segoe UI"/>
          <w:sz w:val="20"/>
          <w:szCs w:val="20"/>
        </w:rPr>
        <w:t xml:space="preserve"> 2.1.6 Spotřeba aktivního uhlí / active carbon consumption </w:t>
      </w:r>
    </w:p>
    <w:p w14:paraId="128F52AC" w14:textId="77777777" w:rsidR="002224D4" w:rsidRPr="002224D4" w:rsidRDefault="002224D4" w:rsidP="002224D4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2224D4">
        <w:rPr>
          <w:rFonts w:ascii="Segoe UI" w:hAnsi="Segoe UI" w:cs="Segoe UI"/>
          <w:sz w:val="20"/>
          <w:szCs w:val="20"/>
        </w:rPr>
        <w:t xml:space="preserve"> 2.1.7 Spotřeba stlačeného přístrojového vzduchu / instrument air consumption </w:t>
      </w:r>
    </w:p>
    <w:p w14:paraId="1F63550C" w14:textId="77777777" w:rsidR="002224D4" w:rsidRPr="002224D4" w:rsidRDefault="002224D4" w:rsidP="002224D4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2224D4">
        <w:rPr>
          <w:rFonts w:ascii="Segoe UI" w:hAnsi="Segoe UI" w:cs="Segoe UI"/>
          <w:sz w:val="20"/>
          <w:szCs w:val="20"/>
        </w:rPr>
        <w:t xml:space="preserve"> 2.1.8 Spotřeba stlačeného procesního vzduchu / process air consumption </w:t>
      </w:r>
    </w:p>
    <w:p w14:paraId="40C2688E" w14:textId="77777777" w:rsidR="002224D4" w:rsidRPr="002224D4" w:rsidRDefault="002224D4" w:rsidP="002224D4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2224D4">
        <w:rPr>
          <w:rFonts w:ascii="Segoe UI" w:hAnsi="Segoe UI" w:cs="Segoe UI"/>
          <w:sz w:val="20"/>
          <w:szCs w:val="20"/>
        </w:rPr>
        <w:t xml:space="preserve"> 2.1.9 Odpad - škvára / IBA residue (nepodléhá garanci/not subjected to the guarantee) </w:t>
      </w:r>
    </w:p>
    <w:p w14:paraId="7D31D617" w14:textId="77777777" w:rsidR="002224D4" w:rsidRPr="002224D4" w:rsidRDefault="002224D4" w:rsidP="002224D4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2224D4">
        <w:rPr>
          <w:rFonts w:ascii="Segoe UI" w:hAnsi="Segoe UI" w:cs="Segoe UI"/>
          <w:sz w:val="20"/>
          <w:szCs w:val="20"/>
        </w:rPr>
        <w:t xml:space="preserve"> 2.1.10 Popel z kotle a zbytky ze systému čištění spalin / Boiler ash and FGT residue </w:t>
      </w:r>
    </w:p>
    <w:p w14:paraId="7BEF2DA2" w14:textId="77777777" w:rsidR="00B83010" w:rsidRPr="00544DF3" w:rsidRDefault="002224D4" w:rsidP="00544DF3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2224D4">
        <w:rPr>
          <w:rFonts w:ascii="Segoe UI" w:hAnsi="Segoe UI" w:cs="Segoe UI"/>
          <w:sz w:val="20"/>
          <w:szCs w:val="20"/>
        </w:rPr>
        <w:t xml:space="preserve"> 2.1.11 Spotřeba ostatních chemikálií / Other chemicals consumption*</w:t>
      </w:r>
      <w:bookmarkEnd w:id="54"/>
    </w:p>
  </w:footnote>
  <w:footnote w:id="6">
    <w:p w14:paraId="5E59756F" w14:textId="77777777" w:rsidR="00A63367" w:rsidRPr="00CD0770" w:rsidRDefault="00A63367" w:rsidP="00A63367">
      <w:pPr>
        <w:pStyle w:val="Textpoznpodarou"/>
        <w:rPr>
          <w:rFonts w:ascii="Segoe UI" w:hAnsi="Segoe UI" w:cs="Segoe UI"/>
          <w:sz w:val="20"/>
          <w:szCs w:val="20"/>
        </w:rPr>
      </w:pPr>
      <w:r w:rsidRPr="00CD0770">
        <w:rPr>
          <w:rStyle w:val="Znakapoznpodarou"/>
          <w:rFonts w:ascii="Segoe UI" w:hAnsi="Segoe UI" w:cs="Segoe UI"/>
          <w:sz w:val="20"/>
          <w:szCs w:val="20"/>
        </w:rPr>
        <w:footnoteRef/>
      </w:r>
      <w:r w:rsidRPr="00CD0770">
        <w:rPr>
          <w:rFonts w:ascii="Segoe UI" w:hAnsi="Segoe UI" w:cs="Segoe UI"/>
          <w:sz w:val="20"/>
          <w:szCs w:val="20"/>
        </w:rPr>
        <w:t xml:space="preserve"> Toto doplňkové kritérium se nepoužije pro hodnocení konečných nabídek, které budou podávány pouze na jedno technické řešení.</w:t>
      </w:r>
    </w:p>
  </w:footnote>
  <w:footnote w:id="7">
    <w:p w14:paraId="21B694AB" w14:textId="289A1B4C" w:rsidR="00DB1914" w:rsidRPr="00544DF3" w:rsidRDefault="00DB1914" w:rsidP="00544DF3">
      <w:pPr>
        <w:pStyle w:val="Textpoznpodarou"/>
        <w:jc w:val="both"/>
        <w:rPr>
          <w:rFonts w:ascii="Segoe UI" w:hAnsi="Segoe UI" w:cs="Segoe UI"/>
          <w:sz w:val="20"/>
          <w:szCs w:val="20"/>
        </w:rPr>
      </w:pPr>
      <w:r w:rsidRPr="00544DF3">
        <w:rPr>
          <w:rStyle w:val="Znakapoznpodarou"/>
          <w:rFonts w:ascii="Segoe UI" w:hAnsi="Segoe UI" w:cs="Segoe UI"/>
          <w:sz w:val="20"/>
          <w:szCs w:val="20"/>
        </w:rPr>
        <w:footnoteRef/>
      </w:r>
      <w:r w:rsidRPr="00544DF3">
        <w:rPr>
          <w:rFonts w:ascii="Segoe UI" w:hAnsi="Segoe UI" w:cs="Segoe UI"/>
          <w:sz w:val="20"/>
          <w:szCs w:val="20"/>
        </w:rPr>
        <w:t xml:space="preserve"> </w:t>
      </w:r>
      <w:r w:rsidR="00F463B2" w:rsidRPr="00544DF3">
        <w:rPr>
          <w:rFonts w:ascii="Segoe UI" w:hAnsi="Segoe UI" w:cs="Segoe UI"/>
          <w:sz w:val="20"/>
          <w:szCs w:val="20"/>
        </w:rPr>
        <w:t>M</w:t>
      </w:r>
      <w:r w:rsidRPr="00544DF3">
        <w:rPr>
          <w:rFonts w:ascii="Segoe UI" w:hAnsi="Segoe UI" w:cs="Segoe UI"/>
          <w:sz w:val="20"/>
          <w:szCs w:val="20"/>
        </w:rPr>
        <w:t xml:space="preserve">aximální přípustná hodnota je číselně vyjádřená </w:t>
      </w:r>
      <w:r w:rsidR="00E82F22" w:rsidRPr="00544DF3">
        <w:rPr>
          <w:rFonts w:ascii="Segoe UI" w:hAnsi="Segoe UI" w:cs="Segoe UI"/>
          <w:sz w:val="20"/>
          <w:szCs w:val="20"/>
        </w:rPr>
        <w:t>ve výši</w:t>
      </w:r>
      <w:r w:rsidRPr="00544DF3">
        <w:rPr>
          <w:rFonts w:ascii="Segoe UI" w:hAnsi="Segoe UI" w:cs="Segoe UI"/>
          <w:sz w:val="20"/>
          <w:szCs w:val="20"/>
        </w:rPr>
        <w:t xml:space="preserve"> 1</w:t>
      </w:r>
      <w:r w:rsidR="000D1A65">
        <w:rPr>
          <w:rFonts w:ascii="Segoe UI" w:hAnsi="Segoe UI" w:cs="Segoe UI"/>
          <w:sz w:val="20"/>
          <w:szCs w:val="20"/>
        </w:rPr>
        <w:t>1</w:t>
      </w:r>
      <w:r w:rsidRPr="00544DF3">
        <w:rPr>
          <w:rFonts w:ascii="Segoe UI" w:hAnsi="Segoe UI" w:cs="Segoe UI"/>
          <w:sz w:val="20"/>
          <w:szCs w:val="20"/>
        </w:rPr>
        <w:t>0</w:t>
      </w:r>
      <w:r w:rsidR="0031483C">
        <w:rPr>
          <w:rFonts w:ascii="Segoe UI" w:hAnsi="Segoe UI" w:cs="Segoe UI"/>
          <w:sz w:val="20"/>
          <w:szCs w:val="20"/>
        </w:rPr>
        <w:t xml:space="preserve"> mg/Nm</w:t>
      </w:r>
      <w:r w:rsidR="0031483C" w:rsidRPr="00BE5EFB">
        <w:rPr>
          <w:rFonts w:ascii="Segoe UI" w:hAnsi="Segoe UI" w:cs="Segoe UI"/>
          <w:sz w:val="20"/>
          <w:szCs w:val="20"/>
          <w:vertAlign w:val="superscript"/>
        </w:rPr>
        <w:t>3</w:t>
      </w:r>
      <w:r w:rsidR="00F463B2" w:rsidRPr="00544DF3">
        <w:rPr>
          <w:rFonts w:ascii="Segoe UI" w:hAnsi="Segoe UI" w:cs="Segoe UI"/>
          <w:sz w:val="20"/>
          <w:szCs w:val="20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C69049" w14:textId="77777777" w:rsidR="00945140" w:rsidRPr="007F4DE4" w:rsidRDefault="00945140" w:rsidP="00945140">
    <w:pPr>
      <w:pStyle w:val="Zhlav"/>
      <w:rPr>
        <w:rFonts w:ascii="Segoe UI" w:hAnsi="Segoe UI" w:cs="Segoe UI"/>
        <w:b/>
        <w:bCs/>
        <w:sz w:val="24"/>
        <w:szCs w:val="24"/>
      </w:rPr>
    </w:pPr>
    <w:r>
      <w:rPr>
        <w:rFonts w:ascii="Segoe UI" w:hAnsi="Segoe UI"/>
        <w:b/>
        <w:bCs/>
        <w:sz w:val="24"/>
        <w:szCs w:val="24"/>
      </w:rPr>
      <w:t>Část</w:t>
    </w:r>
    <w:r w:rsidRPr="007F4DE4">
      <w:rPr>
        <w:rFonts w:ascii="Segoe UI" w:hAnsi="Segoe UI"/>
        <w:b/>
        <w:bCs/>
        <w:sz w:val="24"/>
        <w:szCs w:val="24"/>
      </w:rPr>
      <w:t xml:space="preserve"> 0 </w:t>
    </w:r>
    <w:r>
      <w:rPr>
        <w:rFonts w:ascii="Segoe UI" w:hAnsi="Segoe UI"/>
        <w:b/>
        <w:bCs/>
        <w:sz w:val="24"/>
        <w:szCs w:val="24"/>
      </w:rPr>
      <w:t>–</w:t>
    </w:r>
    <w:r w:rsidRPr="007F4DE4">
      <w:rPr>
        <w:rFonts w:ascii="Segoe UI" w:hAnsi="Segoe UI"/>
        <w:b/>
        <w:bCs/>
        <w:sz w:val="24"/>
        <w:szCs w:val="24"/>
      </w:rPr>
      <w:t xml:space="preserve"> </w:t>
    </w:r>
    <w:r>
      <w:rPr>
        <w:rFonts w:ascii="Segoe UI" w:hAnsi="Segoe UI"/>
        <w:b/>
        <w:bCs/>
        <w:sz w:val="24"/>
        <w:szCs w:val="24"/>
      </w:rPr>
      <w:t xml:space="preserve">Zadávací dokumentace </w:t>
    </w:r>
  </w:p>
  <w:p w14:paraId="1A09F987" w14:textId="77777777" w:rsidR="00945140" w:rsidRDefault="0094514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6356DE" w14:textId="77777777" w:rsidR="00945140" w:rsidRPr="007F4DE4" w:rsidRDefault="00945140" w:rsidP="00945140">
    <w:pPr>
      <w:pStyle w:val="Zhlav"/>
      <w:rPr>
        <w:rFonts w:ascii="Segoe UI" w:hAnsi="Segoe UI" w:cs="Segoe UI"/>
        <w:b/>
        <w:bCs/>
        <w:sz w:val="24"/>
        <w:szCs w:val="24"/>
      </w:rPr>
    </w:pPr>
    <w:r>
      <w:rPr>
        <w:rFonts w:ascii="Segoe UI" w:hAnsi="Segoe UI"/>
        <w:b/>
        <w:bCs/>
        <w:sz w:val="24"/>
        <w:szCs w:val="24"/>
      </w:rPr>
      <w:t>Část</w:t>
    </w:r>
    <w:r w:rsidRPr="007F4DE4">
      <w:rPr>
        <w:rFonts w:ascii="Segoe UI" w:hAnsi="Segoe UI"/>
        <w:b/>
        <w:bCs/>
        <w:sz w:val="24"/>
        <w:szCs w:val="24"/>
      </w:rPr>
      <w:t xml:space="preserve"> 0 </w:t>
    </w:r>
    <w:r>
      <w:rPr>
        <w:rFonts w:ascii="Segoe UI" w:hAnsi="Segoe UI"/>
        <w:b/>
        <w:bCs/>
        <w:sz w:val="24"/>
        <w:szCs w:val="24"/>
      </w:rPr>
      <w:t>–</w:t>
    </w:r>
    <w:r w:rsidRPr="007F4DE4">
      <w:rPr>
        <w:rFonts w:ascii="Segoe UI" w:hAnsi="Segoe UI"/>
        <w:b/>
        <w:bCs/>
        <w:sz w:val="24"/>
        <w:szCs w:val="24"/>
      </w:rPr>
      <w:t xml:space="preserve"> </w:t>
    </w:r>
    <w:r>
      <w:rPr>
        <w:rFonts w:ascii="Segoe UI" w:hAnsi="Segoe UI"/>
        <w:b/>
        <w:bCs/>
        <w:sz w:val="24"/>
        <w:szCs w:val="24"/>
      </w:rPr>
      <w:t xml:space="preserve">Zadávací dokumentace </w:t>
    </w:r>
  </w:p>
  <w:p w14:paraId="3FFE4C5A" w14:textId="77777777" w:rsidR="00945140" w:rsidRDefault="0094514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3E5E2026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FE"/>
    <w:multiLevelType w:val="singleLevel"/>
    <w:tmpl w:val="4704B322"/>
    <w:lvl w:ilvl="0">
      <w:numFmt w:val="decimal"/>
      <w:pStyle w:val="Seznamsodrkami"/>
      <w:lvlText w:val="*"/>
      <w:lvlJc w:val="left"/>
    </w:lvl>
  </w:abstractNum>
  <w:abstractNum w:abstractNumId="2" w15:restartNumberingAfterBreak="0">
    <w:nsid w:val="010257C2"/>
    <w:multiLevelType w:val="hybridMultilevel"/>
    <w:tmpl w:val="6B56227E"/>
    <w:lvl w:ilvl="0" w:tplc="0EB6B182">
      <w:start w:val="1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E79B3"/>
    <w:multiLevelType w:val="hybridMultilevel"/>
    <w:tmpl w:val="500C5E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5622D9"/>
    <w:multiLevelType w:val="hybridMultilevel"/>
    <w:tmpl w:val="A64E9BD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6C695A"/>
    <w:multiLevelType w:val="multilevel"/>
    <w:tmpl w:val="E932D8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08902148"/>
    <w:multiLevelType w:val="hybridMultilevel"/>
    <w:tmpl w:val="DA8E1462"/>
    <w:lvl w:ilvl="0" w:tplc="98964FF0">
      <w:start w:val="70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09C442A4"/>
    <w:multiLevelType w:val="hybridMultilevel"/>
    <w:tmpl w:val="85884852"/>
    <w:lvl w:ilvl="0" w:tplc="04050013">
      <w:start w:val="1"/>
      <w:numFmt w:val="upperRoman"/>
      <w:lvlText w:val="%1."/>
      <w:lvlJc w:val="right"/>
      <w:pPr>
        <w:ind w:left="1800" w:hanging="360"/>
      </w:pPr>
    </w:lvl>
    <w:lvl w:ilvl="1" w:tplc="04050019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09D615D0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124990"/>
    <w:multiLevelType w:val="hybridMultilevel"/>
    <w:tmpl w:val="A8007AEA"/>
    <w:lvl w:ilvl="0" w:tplc="040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10" w15:restartNumberingAfterBreak="0">
    <w:nsid w:val="114002B3"/>
    <w:multiLevelType w:val="hybridMultilevel"/>
    <w:tmpl w:val="74C662C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B805D9"/>
    <w:multiLevelType w:val="multilevel"/>
    <w:tmpl w:val="04268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12E87E71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F6032F"/>
    <w:multiLevelType w:val="hybridMultilevel"/>
    <w:tmpl w:val="2B1A0ED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2E4810"/>
    <w:multiLevelType w:val="multilevel"/>
    <w:tmpl w:val="B42EC7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19686325"/>
    <w:multiLevelType w:val="hybridMultilevel"/>
    <w:tmpl w:val="5E46FCF6"/>
    <w:lvl w:ilvl="0" w:tplc="8FFE7198">
      <w:start w:val="1"/>
      <w:numFmt w:val="bullet"/>
      <w:lvlText w:val="-"/>
      <w:lvlJc w:val="left"/>
      <w:pPr>
        <w:ind w:left="108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AE03A3B"/>
    <w:multiLevelType w:val="multilevel"/>
    <w:tmpl w:val="6F4E9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1B6A6A8D"/>
    <w:multiLevelType w:val="multilevel"/>
    <w:tmpl w:val="C1A44F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1C883451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CBB6F74"/>
    <w:multiLevelType w:val="hybridMultilevel"/>
    <w:tmpl w:val="284C539C"/>
    <w:lvl w:ilvl="0" w:tplc="85E4DC40">
      <w:start w:val="1"/>
      <w:numFmt w:val="lowerLetter"/>
      <w:lvlText w:val="%1)"/>
      <w:lvlJc w:val="left"/>
      <w:pPr>
        <w:ind w:left="720" w:hanging="360"/>
      </w:pPr>
      <w:rPr>
        <w:rFonts w:hint="default"/>
        <w:color w:val="222222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05B0AFD"/>
    <w:multiLevelType w:val="hybridMultilevel"/>
    <w:tmpl w:val="C1CC5B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135F16"/>
    <w:multiLevelType w:val="hybridMultilevel"/>
    <w:tmpl w:val="E782E9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22E0178"/>
    <w:multiLevelType w:val="hybridMultilevel"/>
    <w:tmpl w:val="677C999C"/>
    <w:lvl w:ilvl="0" w:tplc="6C5ECC66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C7685446">
      <w:start w:val="1"/>
      <w:numFmt w:val="bullet"/>
      <w:pStyle w:val="Styl1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2AA04E6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F4193A"/>
    <w:multiLevelType w:val="hybridMultilevel"/>
    <w:tmpl w:val="60DC74A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3DA105B"/>
    <w:multiLevelType w:val="multilevel"/>
    <w:tmpl w:val="6F407A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24AF7DE9"/>
    <w:multiLevelType w:val="hybridMultilevel"/>
    <w:tmpl w:val="3C3AF672"/>
    <w:lvl w:ilvl="0" w:tplc="5EC0633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2A680F50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D346A9D"/>
    <w:multiLevelType w:val="multilevel"/>
    <w:tmpl w:val="D3061F34"/>
    <w:styleLink w:val="G-odrky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1494" w:hanging="360"/>
      </w:pPr>
      <w:rPr>
        <w:rFonts w:ascii="Calibri" w:hAnsi="Calibri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ED265CA"/>
    <w:multiLevelType w:val="multilevel"/>
    <w:tmpl w:val="74A2E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3068506E"/>
    <w:multiLevelType w:val="multilevel"/>
    <w:tmpl w:val="C584F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318D31E2"/>
    <w:multiLevelType w:val="hybridMultilevel"/>
    <w:tmpl w:val="C1CC5B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2D303C9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ED11AE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CB2800"/>
    <w:multiLevelType w:val="hybridMultilevel"/>
    <w:tmpl w:val="FFBC6E3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7EF7C73"/>
    <w:multiLevelType w:val="hybridMultilevel"/>
    <w:tmpl w:val="6734BCEE"/>
    <w:lvl w:ilvl="0" w:tplc="0405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36" w15:restartNumberingAfterBreak="0">
    <w:nsid w:val="38351652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8735550"/>
    <w:multiLevelType w:val="hybridMultilevel"/>
    <w:tmpl w:val="3DAC423C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2E3C0536">
      <w:start w:val="1"/>
      <w:numFmt w:val="lowerLetter"/>
      <w:pStyle w:val="Styl4"/>
      <w:lvlText w:val="%2)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3ADE07F6"/>
    <w:multiLevelType w:val="hybridMultilevel"/>
    <w:tmpl w:val="4AF8A1D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AEC419C"/>
    <w:multiLevelType w:val="hybridMultilevel"/>
    <w:tmpl w:val="FF003A88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B67112D"/>
    <w:multiLevelType w:val="hybridMultilevel"/>
    <w:tmpl w:val="1D1ABB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3B9E4E87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3" w15:restartNumberingAfterBreak="0">
    <w:nsid w:val="3EEC12A5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1B9267A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2462F7E"/>
    <w:multiLevelType w:val="hybridMultilevel"/>
    <w:tmpl w:val="1F08CE2E"/>
    <w:lvl w:ilvl="0" w:tplc="4E847A84">
      <w:start w:val="1"/>
      <w:numFmt w:val="lowerRoman"/>
      <w:pStyle w:val="slovanseznam"/>
      <w:lvlText w:val="%1)"/>
      <w:lvlJc w:val="left"/>
      <w:pPr>
        <w:ind w:left="1145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46" w15:restartNumberingAfterBreak="0">
    <w:nsid w:val="43196993"/>
    <w:multiLevelType w:val="hybridMultilevel"/>
    <w:tmpl w:val="77B499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C2200DB"/>
    <w:multiLevelType w:val="multilevel"/>
    <w:tmpl w:val="1A1E7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8" w15:restartNumberingAfterBreak="0">
    <w:nsid w:val="4DA04296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01A4C69"/>
    <w:multiLevelType w:val="singleLevel"/>
    <w:tmpl w:val="8C5C1BBA"/>
    <w:lvl w:ilvl="0">
      <w:start w:val="1"/>
      <w:numFmt w:val="decimal"/>
      <w:pStyle w:val="slovnvSOD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sz w:val="22"/>
      </w:rPr>
    </w:lvl>
  </w:abstractNum>
  <w:abstractNum w:abstractNumId="50" w15:restartNumberingAfterBreak="0">
    <w:nsid w:val="50CD1DDD"/>
    <w:multiLevelType w:val="hybridMultilevel"/>
    <w:tmpl w:val="4AF8A1D2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8038C8"/>
    <w:multiLevelType w:val="hybridMultilevel"/>
    <w:tmpl w:val="1E1A0F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3D83B70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43A6C19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C92070D"/>
    <w:multiLevelType w:val="hybridMultilevel"/>
    <w:tmpl w:val="D4F0B41A"/>
    <w:lvl w:ilvl="0" w:tplc="B0983404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5" w15:restartNumberingAfterBreak="0">
    <w:nsid w:val="5D59653D"/>
    <w:multiLevelType w:val="hybridMultilevel"/>
    <w:tmpl w:val="5BC2799E"/>
    <w:lvl w:ilvl="0" w:tplc="C054014A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DE44EFE"/>
    <w:multiLevelType w:val="hybridMultilevel"/>
    <w:tmpl w:val="51ACA8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19136C8"/>
    <w:multiLevelType w:val="hybridMultilevel"/>
    <w:tmpl w:val="3D4C0122"/>
    <w:lvl w:ilvl="0" w:tplc="105CF352">
      <w:start w:val="1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3685307"/>
    <w:multiLevelType w:val="hybridMultilevel"/>
    <w:tmpl w:val="DE0E6624"/>
    <w:lvl w:ilvl="0" w:tplc="1AEC396A">
      <w:start w:val="9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59838BD"/>
    <w:multiLevelType w:val="hybridMultilevel"/>
    <w:tmpl w:val="F18C3648"/>
    <w:lvl w:ilvl="0" w:tplc="0C2EAEC4">
      <w:start w:val="9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668B288B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8861CD0"/>
    <w:multiLevelType w:val="hybridMultilevel"/>
    <w:tmpl w:val="1F322BD6"/>
    <w:lvl w:ilvl="0" w:tplc="040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62" w15:restartNumberingAfterBreak="0">
    <w:nsid w:val="68DB5F38"/>
    <w:multiLevelType w:val="hybridMultilevel"/>
    <w:tmpl w:val="952E99E8"/>
    <w:lvl w:ilvl="0" w:tplc="F50A0850">
      <w:start w:val="1"/>
      <w:numFmt w:val="lowerLetter"/>
      <w:lvlText w:val="%1)"/>
      <w:lvlJc w:val="left"/>
      <w:pPr>
        <w:ind w:left="1788" w:hanging="360"/>
      </w:pPr>
      <w:rPr>
        <w:rFonts w:ascii="Segoe UI" w:eastAsia="Times New Roman" w:hAnsi="Segoe UI" w:cs="Segoe UI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63" w15:restartNumberingAfterBreak="0">
    <w:nsid w:val="69E01242"/>
    <w:multiLevelType w:val="multilevel"/>
    <w:tmpl w:val="ECD433E6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1143" w:hanging="433"/>
      </w:pPr>
      <w:rPr>
        <w:rFonts w:ascii="Segoe UI" w:hAnsi="Segoe UI" w:cs="Segoe UI" w:hint="default"/>
        <w:b/>
        <w:sz w:val="22"/>
        <w:szCs w:val="22"/>
      </w:rPr>
    </w:lvl>
    <w:lvl w:ilvl="2">
      <w:start w:val="1"/>
      <w:numFmt w:val="decimal"/>
      <w:lvlText w:val="%1.%2.%3."/>
      <w:lvlJc w:val="left"/>
      <w:pPr>
        <w:ind w:left="930" w:hanging="504"/>
      </w:pPr>
      <w:rPr>
        <w:rFonts w:ascii="Segoe UI" w:hAnsi="Segoe UI" w:cs="Segoe UI" w:hint="default"/>
        <w:b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 w15:restartNumberingAfterBreak="0">
    <w:nsid w:val="6C414DE8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E4529ED"/>
    <w:multiLevelType w:val="hybridMultilevel"/>
    <w:tmpl w:val="4204183E"/>
    <w:lvl w:ilvl="0" w:tplc="1B944A48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E7438DD"/>
    <w:multiLevelType w:val="hybridMultilevel"/>
    <w:tmpl w:val="15303672"/>
    <w:lvl w:ilvl="0" w:tplc="D9761536">
      <w:start w:val="1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F487CC4"/>
    <w:multiLevelType w:val="hybridMultilevel"/>
    <w:tmpl w:val="C1CC5B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FC7776F"/>
    <w:multiLevelType w:val="hybridMultilevel"/>
    <w:tmpl w:val="5CA0E6FA"/>
    <w:lvl w:ilvl="0" w:tplc="9A1A71D8">
      <w:start w:val="1"/>
      <w:numFmt w:val="lowerLetter"/>
      <w:pStyle w:val="slovanPododstavecSmlouvy"/>
      <w:lvlText w:val="%1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70" w15:restartNumberingAfterBreak="0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71" w15:restartNumberingAfterBreak="0">
    <w:nsid w:val="75905B84"/>
    <w:multiLevelType w:val="multilevel"/>
    <w:tmpl w:val="FA6CA564"/>
    <w:lvl w:ilvl="0">
      <w:start w:val="1"/>
      <w:numFmt w:val="decimal"/>
      <w:pStyle w:val="Styl2"/>
      <w:lvlText w:val="%1."/>
      <w:lvlJc w:val="left"/>
      <w:pPr>
        <w:tabs>
          <w:tab w:val="num" w:pos="432"/>
        </w:tabs>
        <w:ind w:left="792" w:hanging="792"/>
      </w:pPr>
      <w:rPr>
        <w:rFonts w:hint="default"/>
      </w:rPr>
    </w:lvl>
    <w:lvl w:ilvl="1">
      <w:start w:val="1"/>
      <w:numFmt w:val="decimal"/>
      <w:pStyle w:val="Styl3"/>
      <w:lvlText w:val="%1.%2."/>
      <w:lvlJc w:val="left"/>
      <w:pPr>
        <w:tabs>
          <w:tab w:val="num" w:pos="360"/>
        </w:tabs>
        <w:ind w:left="360" w:hanging="331"/>
      </w:pPr>
      <w:rPr>
        <w:rFonts w:ascii="Arial" w:hAnsi="Arial" w:cs="Arial" w:hint="default"/>
        <w:b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2" w15:restartNumberingAfterBreak="0">
    <w:nsid w:val="79B20747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DF02225"/>
    <w:multiLevelType w:val="multilevel"/>
    <w:tmpl w:val="5B82F3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4" w15:restartNumberingAfterBreak="0">
    <w:nsid w:val="7E8A59B3"/>
    <w:multiLevelType w:val="hybridMultilevel"/>
    <w:tmpl w:val="E97A7F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4908833">
    <w:abstractNumId w:val="63"/>
  </w:num>
  <w:num w:numId="2" w16cid:durableId="132404773">
    <w:abstractNumId w:val="71"/>
  </w:num>
  <w:num w:numId="3" w16cid:durableId="617030551">
    <w:abstractNumId w:val="65"/>
  </w:num>
  <w:num w:numId="4" w16cid:durableId="992872057">
    <w:abstractNumId w:val="70"/>
  </w:num>
  <w:num w:numId="5" w16cid:durableId="1112087297">
    <w:abstractNumId w:val="49"/>
  </w:num>
  <w:num w:numId="6" w16cid:durableId="889223138">
    <w:abstractNumId w:val="22"/>
  </w:num>
  <w:num w:numId="7" w16cid:durableId="236794827">
    <w:abstractNumId w:val="69"/>
  </w:num>
  <w:num w:numId="8" w16cid:durableId="1167869480">
    <w:abstractNumId w:val="1"/>
    <w:lvlOverride w:ilvl="0">
      <w:lvl w:ilvl="0">
        <w:start w:val="1"/>
        <w:numFmt w:val="bullet"/>
        <w:pStyle w:val="Seznamsodrkami"/>
        <w:lvlText w:val=""/>
        <w:legacy w:legacy="1" w:legacySpace="0" w:legacyIndent="283"/>
        <w:lvlJc w:val="left"/>
        <w:pPr>
          <w:ind w:left="463" w:hanging="283"/>
        </w:pPr>
        <w:rPr>
          <w:rFonts w:ascii="Symbol" w:hAnsi="Symbol" w:hint="default"/>
        </w:rPr>
      </w:lvl>
    </w:lvlOverride>
  </w:num>
  <w:num w:numId="9" w16cid:durableId="1589994966">
    <w:abstractNumId w:val="0"/>
  </w:num>
  <w:num w:numId="10" w16cid:durableId="1861434105">
    <w:abstractNumId w:val="37"/>
  </w:num>
  <w:num w:numId="11" w16cid:durableId="238641076">
    <w:abstractNumId w:val="28"/>
  </w:num>
  <w:num w:numId="12" w16cid:durableId="319772322">
    <w:abstractNumId w:val="45"/>
  </w:num>
  <w:num w:numId="13" w16cid:durableId="1267348799">
    <w:abstractNumId w:val="42"/>
  </w:num>
  <w:num w:numId="14" w16cid:durableId="977762493">
    <w:abstractNumId w:val="57"/>
  </w:num>
  <w:num w:numId="15" w16cid:durableId="198685589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98797506">
    <w:abstractNumId w:val="24"/>
  </w:num>
  <w:num w:numId="17" w16cid:durableId="1507019687">
    <w:abstractNumId w:val="19"/>
  </w:num>
  <w:num w:numId="18" w16cid:durableId="1658731247">
    <w:abstractNumId w:val="3"/>
  </w:num>
  <w:num w:numId="19" w16cid:durableId="364869617">
    <w:abstractNumId w:val="48"/>
  </w:num>
  <w:num w:numId="20" w16cid:durableId="1454522312">
    <w:abstractNumId w:val="43"/>
  </w:num>
  <w:num w:numId="21" w16cid:durableId="1708798077">
    <w:abstractNumId w:val="41"/>
  </w:num>
  <w:num w:numId="22" w16cid:durableId="1680694241">
    <w:abstractNumId w:val="4"/>
  </w:num>
  <w:num w:numId="23" w16cid:durableId="1470047263">
    <w:abstractNumId w:val="34"/>
  </w:num>
  <w:num w:numId="24" w16cid:durableId="1497763954">
    <w:abstractNumId w:val="46"/>
  </w:num>
  <w:num w:numId="25" w16cid:durableId="1169170782">
    <w:abstractNumId w:val="15"/>
  </w:num>
  <w:num w:numId="26" w16cid:durableId="1853369808">
    <w:abstractNumId w:val="36"/>
  </w:num>
  <w:num w:numId="27" w16cid:durableId="304967763">
    <w:abstractNumId w:val="67"/>
  </w:num>
  <w:num w:numId="28" w16cid:durableId="591472675">
    <w:abstractNumId w:val="68"/>
  </w:num>
  <w:num w:numId="29" w16cid:durableId="1978994792">
    <w:abstractNumId w:val="20"/>
  </w:num>
  <w:num w:numId="30" w16cid:durableId="599072093">
    <w:abstractNumId w:val="18"/>
  </w:num>
  <w:num w:numId="31" w16cid:durableId="492184580">
    <w:abstractNumId w:val="12"/>
  </w:num>
  <w:num w:numId="32" w16cid:durableId="1034621896">
    <w:abstractNumId w:val="32"/>
  </w:num>
  <w:num w:numId="33" w16cid:durableId="1984582119">
    <w:abstractNumId w:val="52"/>
  </w:num>
  <w:num w:numId="34" w16cid:durableId="473836680">
    <w:abstractNumId w:val="44"/>
  </w:num>
  <w:num w:numId="35" w16cid:durableId="1088624005">
    <w:abstractNumId w:val="33"/>
  </w:num>
  <w:num w:numId="36" w16cid:durableId="648292702">
    <w:abstractNumId w:val="60"/>
  </w:num>
  <w:num w:numId="37" w16cid:durableId="2052918727">
    <w:abstractNumId w:val="72"/>
  </w:num>
  <w:num w:numId="38" w16cid:durableId="478117046">
    <w:abstractNumId w:val="74"/>
  </w:num>
  <w:num w:numId="39" w16cid:durableId="462777120">
    <w:abstractNumId w:val="64"/>
  </w:num>
  <w:num w:numId="40" w16cid:durableId="191312032">
    <w:abstractNumId w:val="8"/>
  </w:num>
  <w:num w:numId="41" w16cid:durableId="160781354">
    <w:abstractNumId w:val="53"/>
  </w:num>
  <w:num w:numId="42" w16cid:durableId="1406761349">
    <w:abstractNumId w:val="23"/>
  </w:num>
  <w:num w:numId="43" w16cid:durableId="1933509295">
    <w:abstractNumId w:val="27"/>
  </w:num>
  <w:num w:numId="44" w16cid:durableId="107118220">
    <w:abstractNumId w:val="61"/>
  </w:num>
  <w:num w:numId="45" w16cid:durableId="514465170">
    <w:abstractNumId w:val="56"/>
  </w:num>
  <w:num w:numId="46" w16cid:durableId="1328366611">
    <w:abstractNumId w:val="13"/>
  </w:num>
  <w:num w:numId="47" w16cid:durableId="974338075">
    <w:abstractNumId w:val="51"/>
  </w:num>
  <w:num w:numId="48" w16cid:durableId="946887780">
    <w:abstractNumId w:val="54"/>
  </w:num>
  <w:num w:numId="49" w16cid:durableId="332531019">
    <w:abstractNumId w:val="35"/>
  </w:num>
  <w:num w:numId="50" w16cid:durableId="594166845">
    <w:abstractNumId w:val="9"/>
  </w:num>
  <w:num w:numId="51" w16cid:durableId="392317941">
    <w:abstractNumId w:val="31"/>
  </w:num>
  <w:num w:numId="52" w16cid:durableId="741294479">
    <w:abstractNumId w:val="40"/>
  </w:num>
  <w:num w:numId="53" w16cid:durableId="230771052">
    <w:abstractNumId w:val="10"/>
  </w:num>
  <w:num w:numId="54" w16cid:durableId="1668553387">
    <w:abstractNumId w:val="21"/>
  </w:num>
  <w:num w:numId="55" w16cid:durableId="303970243">
    <w:abstractNumId w:val="2"/>
  </w:num>
  <w:num w:numId="56" w16cid:durableId="1443649135">
    <w:abstractNumId w:val="62"/>
  </w:num>
  <w:num w:numId="57" w16cid:durableId="1048842337">
    <w:abstractNumId w:val="39"/>
  </w:num>
  <w:num w:numId="58" w16cid:durableId="757990084">
    <w:abstractNumId w:val="17"/>
  </w:num>
  <w:num w:numId="59" w16cid:durableId="1076248158">
    <w:abstractNumId w:val="47"/>
  </w:num>
  <w:num w:numId="60" w16cid:durableId="329868789">
    <w:abstractNumId w:val="14"/>
  </w:num>
  <w:num w:numId="61" w16cid:durableId="831868712">
    <w:abstractNumId w:val="29"/>
  </w:num>
  <w:num w:numId="62" w16cid:durableId="459423257">
    <w:abstractNumId w:val="25"/>
  </w:num>
  <w:num w:numId="63" w16cid:durableId="988943353">
    <w:abstractNumId w:val="16"/>
  </w:num>
  <w:num w:numId="64" w16cid:durableId="238910339">
    <w:abstractNumId w:val="5"/>
  </w:num>
  <w:num w:numId="65" w16cid:durableId="105583679">
    <w:abstractNumId w:val="30"/>
  </w:num>
  <w:num w:numId="66" w16cid:durableId="1152941161">
    <w:abstractNumId w:val="73"/>
  </w:num>
  <w:num w:numId="67" w16cid:durableId="1441220765">
    <w:abstractNumId w:val="11"/>
  </w:num>
  <w:num w:numId="68" w16cid:durableId="1504471084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1974669932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2052922053">
    <w:abstractNumId w:val="38"/>
  </w:num>
  <w:num w:numId="71" w16cid:durableId="582446968">
    <w:abstractNumId w:val="6"/>
  </w:num>
  <w:num w:numId="72" w16cid:durableId="1844198591">
    <w:abstractNumId w:val="26"/>
  </w:num>
  <w:num w:numId="73" w16cid:durableId="1151827940">
    <w:abstractNumId w:val="66"/>
  </w:num>
  <w:num w:numId="74" w16cid:durableId="269822123">
    <w:abstractNumId w:val="59"/>
  </w:num>
  <w:num w:numId="75" w16cid:durableId="42411749">
    <w:abstractNumId w:val="58"/>
  </w:num>
  <w:num w:numId="76" w16cid:durableId="2098820744">
    <w:abstractNumId w:val="7"/>
  </w:num>
  <w:numIdMacAtCleanup w:val="71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Pavel Slezák">
    <w15:presenceInfo w15:providerId="AD" w15:userId="S::pavel.slezak@sako.cz::6e55fea9-85e1-43e0-baee-4395d71424d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activeWritingStyle w:appName="MSWord" w:lang="cs-CZ" w:vendorID="7" w:dllVersion="514" w:checkStyle="1"/>
  <w:attachedTemplate r:id="rId1"/>
  <w:trackRevisions/>
  <w:defaultTabStop w:val="709"/>
  <w:hyphenationZone w:val="425"/>
  <w:drawingGridHorizontalSpacing w:val="10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3F90"/>
    <w:rsid w:val="0000002E"/>
    <w:rsid w:val="00000DC2"/>
    <w:rsid w:val="00000F1F"/>
    <w:rsid w:val="00001622"/>
    <w:rsid w:val="00001D8E"/>
    <w:rsid w:val="00001DA6"/>
    <w:rsid w:val="00002125"/>
    <w:rsid w:val="00002495"/>
    <w:rsid w:val="00002501"/>
    <w:rsid w:val="000025CC"/>
    <w:rsid w:val="00002A8E"/>
    <w:rsid w:val="00002C43"/>
    <w:rsid w:val="00002D0A"/>
    <w:rsid w:val="000038F1"/>
    <w:rsid w:val="00003B87"/>
    <w:rsid w:val="00003BF8"/>
    <w:rsid w:val="00003D63"/>
    <w:rsid w:val="00003FEC"/>
    <w:rsid w:val="00004051"/>
    <w:rsid w:val="00004176"/>
    <w:rsid w:val="00004483"/>
    <w:rsid w:val="000044C4"/>
    <w:rsid w:val="00004A7A"/>
    <w:rsid w:val="00004BD1"/>
    <w:rsid w:val="00005224"/>
    <w:rsid w:val="00005CD2"/>
    <w:rsid w:val="00005FD1"/>
    <w:rsid w:val="000061D6"/>
    <w:rsid w:val="0000630A"/>
    <w:rsid w:val="00006537"/>
    <w:rsid w:val="00006964"/>
    <w:rsid w:val="00007593"/>
    <w:rsid w:val="00007632"/>
    <w:rsid w:val="00007C31"/>
    <w:rsid w:val="00010296"/>
    <w:rsid w:val="00010591"/>
    <w:rsid w:val="000113F7"/>
    <w:rsid w:val="00011612"/>
    <w:rsid w:val="000117E3"/>
    <w:rsid w:val="00011BD3"/>
    <w:rsid w:val="00012946"/>
    <w:rsid w:val="00012A87"/>
    <w:rsid w:val="00012AA4"/>
    <w:rsid w:val="00012F98"/>
    <w:rsid w:val="0001373F"/>
    <w:rsid w:val="00014913"/>
    <w:rsid w:val="00014A00"/>
    <w:rsid w:val="00014F12"/>
    <w:rsid w:val="00015A29"/>
    <w:rsid w:val="00015A2E"/>
    <w:rsid w:val="00015F4B"/>
    <w:rsid w:val="00015F6D"/>
    <w:rsid w:val="0001655B"/>
    <w:rsid w:val="00017DF4"/>
    <w:rsid w:val="000206DA"/>
    <w:rsid w:val="00021A6A"/>
    <w:rsid w:val="000223B8"/>
    <w:rsid w:val="00022A8E"/>
    <w:rsid w:val="000233D1"/>
    <w:rsid w:val="000235C8"/>
    <w:rsid w:val="00023758"/>
    <w:rsid w:val="000237BD"/>
    <w:rsid w:val="000238B2"/>
    <w:rsid w:val="0002422A"/>
    <w:rsid w:val="000242B1"/>
    <w:rsid w:val="00024566"/>
    <w:rsid w:val="000250F9"/>
    <w:rsid w:val="00026006"/>
    <w:rsid w:val="000261FA"/>
    <w:rsid w:val="0002628F"/>
    <w:rsid w:val="00026B94"/>
    <w:rsid w:val="00027005"/>
    <w:rsid w:val="000274D9"/>
    <w:rsid w:val="000275E8"/>
    <w:rsid w:val="00027E2C"/>
    <w:rsid w:val="000300A8"/>
    <w:rsid w:val="0003164D"/>
    <w:rsid w:val="00032336"/>
    <w:rsid w:val="00032784"/>
    <w:rsid w:val="00032969"/>
    <w:rsid w:val="00033291"/>
    <w:rsid w:val="00033D5A"/>
    <w:rsid w:val="00034FD0"/>
    <w:rsid w:val="00035508"/>
    <w:rsid w:val="000356F5"/>
    <w:rsid w:val="00035740"/>
    <w:rsid w:val="00036855"/>
    <w:rsid w:val="00036F45"/>
    <w:rsid w:val="00037A4E"/>
    <w:rsid w:val="000400E0"/>
    <w:rsid w:val="00040F29"/>
    <w:rsid w:val="000410C2"/>
    <w:rsid w:val="00041261"/>
    <w:rsid w:val="00041338"/>
    <w:rsid w:val="000419EF"/>
    <w:rsid w:val="00041B0A"/>
    <w:rsid w:val="00041D48"/>
    <w:rsid w:val="00041D5B"/>
    <w:rsid w:val="00041E85"/>
    <w:rsid w:val="00042250"/>
    <w:rsid w:val="000425DE"/>
    <w:rsid w:val="000428BA"/>
    <w:rsid w:val="00042D39"/>
    <w:rsid w:val="00043738"/>
    <w:rsid w:val="00043EB2"/>
    <w:rsid w:val="00044228"/>
    <w:rsid w:val="00044AAA"/>
    <w:rsid w:val="00044B74"/>
    <w:rsid w:val="0004552F"/>
    <w:rsid w:val="000457E8"/>
    <w:rsid w:val="00045949"/>
    <w:rsid w:val="000465FB"/>
    <w:rsid w:val="000467EB"/>
    <w:rsid w:val="0004734F"/>
    <w:rsid w:val="000478E2"/>
    <w:rsid w:val="00047EED"/>
    <w:rsid w:val="00050499"/>
    <w:rsid w:val="00050C66"/>
    <w:rsid w:val="00050DB2"/>
    <w:rsid w:val="0005283D"/>
    <w:rsid w:val="00053155"/>
    <w:rsid w:val="000535C8"/>
    <w:rsid w:val="00053BC4"/>
    <w:rsid w:val="00054456"/>
    <w:rsid w:val="00054554"/>
    <w:rsid w:val="0005459E"/>
    <w:rsid w:val="000549FA"/>
    <w:rsid w:val="00054F39"/>
    <w:rsid w:val="0005530D"/>
    <w:rsid w:val="000555A8"/>
    <w:rsid w:val="00055B2D"/>
    <w:rsid w:val="00055BB7"/>
    <w:rsid w:val="0005631C"/>
    <w:rsid w:val="0005658F"/>
    <w:rsid w:val="0005665E"/>
    <w:rsid w:val="00056821"/>
    <w:rsid w:val="000570CA"/>
    <w:rsid w:val="0005741C"/>
    <w:rsid w:val="00057CC2"/>
    <w:rsid w:val="00061A53"/>
    <w:rsid w:val="00061B4A"/>
    <w:rsid w:val="00062435"/>
    <w:rsid w:val="00062A78"/>
    <w:rsid w:val="000631CD"/>
    <w:rsid w:val="000635B8"/>
    <w:rsid w:val="000644A7"/>
    <w:rsid w:val="0006473D"/>
    <w:rsid w:val="000647BC"/>
    <w:rsid w:val="00064D12"/>
    <w:rsid w:val="00064D3D"/>
    <w:rsid w:val="00064FF7"/>
    <w:rsid w:val="00065672"/>
    <w:rsid w:val="00065E37"/>
    <w:rsid w:val="0006640C"/>
    <w:rsid w:val="00066B3C"/>
    <w:rsid w:val="00066D70"/>
    <w:rsid w:val="00066DA3"/>
    <w:rsid w:val="00066E1F"/>
    <w:rsid w:val="00066EC2"/>
    <w:rsid w:val="000672E2"/>
    <w:rsid w:val="0006747C"/>
    <w:rsid w:val="0006752A"/>
    <w:rsid w:val="000676C6"/>
    <w:rsid w:val="00067D24"/>
    <w:rsid w:val="00071172"/>
    <w:rsid w:val="00071F4E"/>
    <w:rsid w:val="0007201A"/>
    <w:rsid w:val="00072811"/>
    <w:rsid w:val="00072B41"/>
    <w:rsid w:val="0007359E"/>
    <w:rsid w:val="00073E72"/>
    <w:rsid w:val="00075262"/>
    <w:rsid w:val="000752ED"/>
    <w:rsid w:val="00075724"/>
    <w:rsid w:val="00075A2C"/>
    <w:rsid w:val="00075AA0"/>
    <w:rsid w:val="00075C88"/>
    <w:rsid w:val="00075E51"/>
    <w:rsid w:val="00076264"/>
    <w:rsid w:val="000762A8"/>
    <w:rsid w:val="000764C7"/>
    <w:rsid w:val="0007668E"/>
    <w:rsid w:val="00076818"/>
    <w:rsid w:val="00076C7C"/>
    <w:rsid w:val="00076E77"/>
    <w:rsid w:val="00076EC3"/>
    <w:rsid w:val="000777FE"/>
    <w:rsid w:val="00080389"/>
    <w:rsid w:val="000809C2"/>
    <w:rsid w:val="000811BF"/>
    <w:rsid w:val="000812F2"/>
    <w:rsid w:val="000817F0"/>
    <w:rsid w:val="000819FA"/>
    <w:rsid w:val="00081E6B"/>
    <w:rsid w:val="0008278D"/>
    <w:rsid w:val="00082A95"/>
    <w:rsid w:val="0008315D"/>
    <w:rsid w:val="000838B4"/>
    <w:rsid w:val="0008420E"/>
    <w:rsid w:val="00084A87"/>
    <w:rsid w:val="00085005"/>
    <w:rsid w:val="00085826"/>
    <w:rsid w:val="0008596E"/>
    <w:rsid w:val="00085BF4"/>
    <w:rsid w:val="00085D89"/>
    <w:rsid w:val="00086060"/>
    <w:rsid w:val="00086810"/>
    <w:rsid w:val="00086A0E"/>
    <w:rsid w:val="000871DD"/>
    <w:rsid w:val="000872F3"/>
    <w:rsid w:val="00087FD5"/>
    <w:rsid w:val="000902DF"/>
    <w:rsid w:val="000902FF"/>
    <w:rsid w:val="00090F39"/>
    <w:rsid w:val="0009127E"/>
    <w:rsid w:val="00091709"/>
    <w:rsid w:val="000917CB"/>
    <w:rsid w:val="0009244B"/>
    <w:rsid w:val="000925AC"/>
    <w:rsid w:val="00092785"/>
    <w:rsid w:val="00092D10"/>
    <w:rsid w:val="0009300F"/>
    <w:rsid w:val="00093AA9"/>
    <w:rsid w:val="0009496F"/>
    <w:rsid w:val="000951FC"/>
    <w:rsid w:val="0009594D"/>
    <w:rsid w:val="00095AFE"/>
    <w:rsid w:val="00096760"/>
    <w:rsid w:val="00097418"/>
    <w:rsid w:val="00097AEF"/>
    <w:rsid w:val="000A0253"/>
    <w:rsid w:val="000A03CE"/>
    <w:rsid w:val="000A0B3A"/>
    <w:rsid w:val="000A0BA6"/>
    <w:rsid w:val="000A0D6E"/>
    <w:rsid w:val="000A0F78"/>
    <w:rsid w:val="000A19D9"/>
    <w:rsid w:val="000A1B85"/>
    <w:rsid w:val="000A235A"/>
    <w:rsid w:val="000A2AB3"/>
    <w:rsid w:val="000A2F8A"/>
    <w:rsid w:val="000A31D2"/>
    <w:rsid w:val="000A3C89"/>
    <w:rsid w:val="000A419B"/>
    <w:rsid w:val="000A450D"/>
    <w:rsid w:val="000A52A2"/>
    <w:rsid w:val="000A5471"/>
    <w:rsid w:val="000A596A"/>
    <w:rsid w:val="000A5BD8"/>
    <w:rsid w:val="000A6466"/>
    <w:rsid w:val="000A7B83"/>
    <w:rsid w:val="000B04BB"/>
    <w:rsid w:val="000B0957"/>
    <w:rsid w:val="000B0EEA"/>
    <w:rsid w:val="000B1578"/>
    <w:rsid w:val="000B1E6F"/>
    <w:rsid w:val="000B1ECE"/>
    <w:rsid w:val="000B2138"/>
    <w:rsid w:val="000B37CF"/>
    <w:rsid w:val="000B3D62"/>
    <w:rsid w:val="000B3D7D"/>
    <w:rsid w:val="000B4548"/>
    <w:rsid w:val="000B4AC8"/>
    <w:rsid w:val="000B6643"/>
    <w:rsid w:val="000B6A59"/>
    <w:rsid w:val="000B6E9D"/>
    <w:rsid w:val="000B7669"/>
    <w:rsid w:val="000B7950"/>
    <w:rsid w:val="000B7D23"/>
    <w:rsid w:val="000B7E73"/>
    <w:rsid w:val="000C0229"/>
    <w:rsid w:val="000C0562"/>
    <w:rsid w:val="000C08F2"/>
    <w:rsid w:val="000C30FA"/>
    <w:rsid w:val="000C3C6D"/>
    <w:rsid w:val="000C3F6B"/>
    <w:rsid w:val="000C5114"/>
    <w:rsid w:val="000C577D"/>
    <w:rsid w:val="000C5A84"/>
    <w:rsid w:val="000C5AD3"/>
    <w:rsid w:val="000C5BF9"/>
    <w:rsid w:val="000C5E10"/>
    <w:rsid w:val="000C6249"/>
    <w:rsid w:val="000C6BE3"/>
    <w:rsid w:val="000C732C"/>
    <w:rsid w:val="000C7BE5"/>
    <w:rsid w:val="000C7E02"/>
    <w:rsid w:val="000D06F1"/>
    <w:rsid w:val="000D1184"/>
    <w:rsid w:val="000D19A8"/>
    <w:rsid w:val="000D1A65"/>
    <w:rsid w:val="000D220B"/>
    <w:rsid w:val="000D23BC"/>
    <w:rsid w:val="000D295B"/>
    <w:rsid w:val="000D2D4B"/>
    <w:rsid w:val="000D32E5"/>
    <w:rsid w:val="000D34CF"/>
    <w:rsid w:val="000D3EAE"/>
    <w:rsid w:val="000D4390"/>
    <w:rsid w:val="000D4573"/>
    <w:rsid w:val="000D4B6D"/>
    <w:rsid w:val="000D4D78"/>
    <w:rsid w:val="000D53F6"/>
    <w:rsid w:val="000D5538"/>
    <w:rsid w:val="000D5E88"/>
    <w:rsid w:val="000D5F16"/>
    <w:rsid w:val="000D60E5"/>
    <w:rsid w:val="000D6D3E"/>
    <w:rsid w:val="000D6E65"/>
    <w:rsid w:val="000D6FA2"/>
    <w:rsid w:val="000D7323"/>
    <w:rsid w:val="000D7A1A"/>
    <w:rsid w:val="000D7D32"/>
    <w:rsid w:val="000E0280"/>
    <w:rsid w:val="000E0374"/>
    <w:rsid w:val="000E0543"/>
    <w:rsid w:val="000E1477"/>
    <w:rsid w:val="000E27AC"/>
    <w:rsid w:val="000E2966"/>
    <w:rsid w:val="000E2D1E"/>
    <w:rsid w:val="000E301A"/>
    <w:rsid w:val="000E340E"/>
    <w:rsid w:val="000E43F6"/>
    <w:rsid w:val="000E4C53"/>
    <w:rsid w:val="000E4C59"/>
    <w:rsid w:val="000E522A"/>
    <w:rsid w:val="000E5E31"/>
    <w:rsid w:val="000E5F82"/>
    <w:rsid w:val="000E5FC8"/>
    <w:rsid w:val="000E6177"/>
    <w:rsid w:val="000E7242"/>
    <w:rsid w:val="000E7266"/>
    <w:rsid w:val="000E7E35"/>
    <w:rsid w:val="000F07CA"/>
    <w:rsid w:val="000F0BDE"/>
    <w:rsid w:val="000F0FFB"/>
    <w:rsid w:val="000F1509"/>
    <w:rsid w:val="000F2060"/>
    <w:rsid w:val="000F290B"/>
    <w:rsid w:val="000F2D55"/>
    <w:rsid w:val="000F312B"/>
    <w:rsid w:val="000F4377"/>
    <w:rsid w:val="000F4639"/>
    <w:rsid w:val="000F5320"/>
    <w:rsid w:val="000F561D"/>
    <w:rsid w:val="000F5F95"/>
    <w:rsid w:val="000F6124"/>
    <w:rsid w:val="000F64B2"/>
    <w:rsid w:val="000F6B9B"/>
    <w:rsid w:val="000F701B"/>
    <w:rsid w:val="00100ECF"/>
    <w:rsid w:val="00101BAA"/>
    <w:rsid w:val="00102707"/>
    <w:rsid w:val="00102AE0"/>
    <w:rsid w:val="00103026"/>
    <w:rsid w:val="00103181"/>
    <w:rsid w:val="0010354B"/>
    <w:rsid w:val="001036F5"/>
    <w:rsid w:val="00103E2D"/>
    <w:rsid w:val="001041EC"/>
    <w:rsid w:val="00104CF4"/>
    <w:rsid w:val="0010561B"/>
    <w:rsid w:val="00105678"/>
    <w:rsid w:val="001058B5"/>
    <w:rsid w:val="00105E82"/>
    <w:rsid w:val="00106CB0"/>
    <w:rsid w:val="00106E43"/>
    <w:rsid w:val="00107257"/>
    <w:rsid w:val="0010743E"/>
    <w:rsid w:val="00110AFB"/>
    <w:rsid w:val="00110BCC"/>
    <w:rsid w:val="00110F95"/>
    <w:rsid w:val="001116FC"/>
    <w:rsid w:val="0011185A"/>
    <w:rsid w:val="001118A1"/>
    <w:rsid w:val="00111CFF"/>
    <w:rsid w:val="00112140"/>
    <w:rsid w:val="00112D87"/>
    <w:rsid w:val="0011364A"/>
    <w:rsid w:val="00113BC2"/>
    <w:rsid w:val="00113BD5"/>
    <w:rsid w:val="001141CF"/>
    <w:rsid w:val="0011574F"/>
    <w:rsid w:val="00115E8F"/>
    <w:rsid w:val="001162F0"/>
    <w:rsid w:val="00116300"/>
    <w:rsid w:val="00116F95"/>
    <w:rsid w:val="001174F8"/>
    <w:rsid w:val="001178FF"/>
    <w:rsid w:val="0011798B"/>
    <w:rsid w:val="001200B0"/>
    <w:rsid w:val="00120473"/>
    <w:rsid w:val="001212C1"/>
    <w:rsid w:val="0012143E"/>
    <w:rsid w:val="00121C96"/>
    <w:rsid w:val="00122F91"/>
    <w:rsid w:val="001239B7"/>
    <w:rsid w:val="00123B13"/>
    <w:rsid w:val="0012559A"/>
    <w:rsid w:val="0012561A"/>
    <w:rsid w:val="0012562C"/>
    <w:rsid w:val="0012568D"/>
    <w:rsid w:val="00125D35"/>
    <w:rsid w:val="00125D73"/>
    <w:rsid w:val="00125F91"/>
    <w:rsid w:val="00126166"/>
    <w:rsid w:val="00126206"/>
    <w:rsid w:val="001267B4"/>
    <w:rsid w:val="00126C5A"/>
    <w:rsid w:val="001274E0"/>
    <w:rsid w:val="00127811"/>
    <w:rsid w:val="00127E97"/>
    <w:rsid w:val="00130220"/>
    <w:rsid w:val="0013080B"/>
    <w:rsid w:val="00130F31"/>
    <w:rsid w:val="00131617"/>
    <w:rsid w:val="00132ACD"/>
    <w:rsid w:val="00132F89"/>
    <w:rsid w:val="00133403"/>
    <w:rsid w:val="0013477D"/>
    <w:rsid w:val="00134780"/>
    <w:rsid w:val="001348C8"/>
    <w:rsid w:val="00134F02"/>
    <w:rsid w:val="00134F94"/>
    <w:rsid w:val="001352A1"/>
    <w:rsid w:val="00135330"/>
    <w:rsid w:val="00135444"/>
    <w:rsid w:val="0013561D"/>
    <w:rsid w:val="0013562C"/>
    <w:rsid w:val="00135775"/>
    <w:rsid w:val="00135A90"/>
    <w:rsid w:val="00137B03"/>
    <w:rsid w:val="00137E34"/>
    <w:rsid w:val="001404B8"/>
    <w:rsid w:val="0014069B"/>
    <w:rsid w:val="00140965"/>
    <w:rsid w:val="00140D90"/>
    <w:rsid w:val="0014153C"/>
    <w:rsid w:val="00141C58"/>
    <w:rsid w:val="001420BE"/>
    <w:rsid w:val="001422FE"/>
    <w:rsid w:val="00142445"/>
    <w:rsid w:val="001424B5"/>
    <w:rsid w:val="00142580"/>
    <w:rsid w:val="00142ABE"/>
    <w:rsid w:val="00142B60"/>
    <w:rsid w:val="001435DE"/>
    <w:rsid w:val="0014399D"/>
    <w:rsid w:val="00144325"/>
    <w:rsid w:val="0014446C"/>
    <w:rsid w:val="00144BBD"/>
    <w:rsid w:val="00144ECE"/>
    <w:rsid w:val="00145170"/>
    <w:rsid w:val="00145575"/>
    <w:rsid w:val="00145620"/>
    <w:rsid w:val="001458D7"/>
    <w:rsid w:val="00145915"/>
    <w:rsid w:val="0014599A"/>
    <w:rsid w:val="0014608E"/>
    <w:rsid w:val="001461A8"/>
    <w:rsid w:val="001461D0"/>
    <w:rsid w:val="00146415"/>
    <w:rsid w:val="001464D5"/>
    <w:rsid w:val="00146CA8"/>
    <w:rsid w:val="001476A4"/>
    <w:rsid w:val="00147992"/>
    <w:rsid w:val="00147F24"/>
    <w:rsid w:val="00150C91"/>
    <w:rsid w:val="00150FB1"/>
    <w:rsid w:val="001511E0"/>
    <w:rsid w:val="001517CB"/>
    <w:rsid w:val="00152B1C"/>
    <w:rsid w:val="0015316C"/>
    <w:rsid w:val="0015342F"/>
    <w:rsid w:val="00153533"/>
    <w:rsid w:val="001536CB"/>
    <w:rsid w:val="00153CE2"/>
    <w:rsid w:val="001540AB"/>
    <w:rsid w:val="00154AF7"/>
    <w:rsid w:val="00154F7A"/>
    <w:rsid w:val="001556CC"/>
    <w:rsid w:val="0015589F"/>
    <w:rsid w:val="001567F5"/>
    <w:rsid w:val="00156DF5"/>
    <w:rsid w:val="00157268"/>
    <w:rsid w:val="001577B8"/>
    <w:rsid w:val="00157A43"/>
    <w:rsid w:val="00157E3C"/>
    <w:rsid w:val="00157EB4"/>
    <w:rsid w:val="00160758"/>
    <w:rsid w:val="001608B7"/>
    <w:rsid w:val="001608D2"/>
    <w:rsid w:val="001610B3"/>
    <w:rsid w:val="0016130D"/>
    <w:rsid w:val="001613FF"/>
    <w:rsid w:val="00161F6B"/>
    <w:rsid w:val="00161FD6"/>
    <w:rsid w:val="00162446"/>
    <w:rsid w:val="00163373"/>
    <w:rsid w:val="00163696"/>
    <w:rsid w:val="00163709"/>
    <w:rsid w:val="00163B02"/>
    <w:rsid w:val="00163D2D"/>
    <w:rsid w:val="00164011"/>
    <w:rsid w:val="0016482F"/>
    <w:rsid w:val="001648A0"/>
    <w:rsid w:val="00165DAC"/>
    <w:rsid w:val="00165FB0"/>
    <w:rsid w:val="00166B41"/>
    <w:rsid w:val="00166BB2"/>
    <w:rsid w:val="00167269"/>
    <w:rsid w:val="001679E3"/>
    <w:rsid w:val="00167D2E"/>
    <w:rsid w:val="00167F07"/>
    <w:rsid w:val="00167F2F"/>
    <w:rsid w:val="001702DB"/>
    <w:rsid w:val="0017075F"/>
    <w:rsid w:val="00170860"/>
    <w:rsid w:val="00170D4C"/>
    <w:rsid w:val="00171A73"/>
    <w:rsid w:val="00171AAF"/>
    <w:rsid w:val="00171DDA"/>
    <w:rsid w:val="00172007"/>
    <w:rsid w:val="00172A91"/>
    <w:rsid w:val="00172E60"/>
    <w:rsid w:val="00173133"/>
    <w:rsid w:val="001735A2"/>
    <w:rsid w:val="00174196"/>
    <w:rsid w:val="00174918"/>
    <w:rsid w:val="00176223"/>
    <w:rsid w:val="00176B1A"/>
    <w:rsid w:val="001776E5"/>
    <w:rsid w:val="00177FCA"/>
    <w:rsid w:val="00177FFB"/>
    <w:rsid w:val="001808B1"/>
    <w:rsid w:val="00180E56"/>
    <w:rsid w:val="00181270"/>
    <w:rsid w:val="0018186E"/>
    <w:rsid w:val="001823F0"/>
    <w:rsid w:val="001831D7"/>
    <w:rsid w:val="00183826"/>
    <w:rsid w:val="00183ED5"/>
    <w:rsid w:val="00184825"/>
    <w:rsid w:val="001850B2"/>
    <w:rsid w:val="0018532E"/>
    <w:rsid w:val="00185A7C"/>
    <w:rsid w:val="0018671A"/>
    <w:rsid w:val="00186794"/>
    <w:rsid w:val="00186AE7"/>
    <w:rsid w:val="001871D9"/>
    <w:rsid w:val="00187291"/>
    <w:rsid w:val="0018764E"/>
    <w:rsid w:val="00190175"/>
    <w:rsid w:val="00190756"/>
    <w:rsid w:val="00191A21"/>
    <w:rsid w:val="00191D93"/>
    <w:rsid w:val="00192924"/>
    <w:rsid w:val="00192F4E"/>
    <w:rsid w:val="00193523"/>
    <w:rsid w:val="001937EF"/>
    <w:rsid w:val="001940A4"/>
    <w:rsid w:val="00194529"/>
    <w:rsid w:val="001949A9"/>
    <w:rsid w:val="001950A2"/>
    <w:rsid w:val="0019590F"/>
    <w:rsid w:val="00195AF8"/>
    <w:rsid w:val="00195C90"/>
    <w:rsid w:val="001966D2"/>
    <w:rsid w:val="00196A7E"/>
    <w:rsid w:val="00196C05"/>
    <w:rsid w:val="00196F5C"/>
    <w:rsid w:val="0019751A"/>
    <w:rsid w:val="00197560"/>
    <w:rsid w:val="00197597"/>
    <w:rsid w:val="0019777B"/>
    <w:rsid w:val="001A03C6"/>
    <w:rsid w:val="001A0A06"/>
    <w:rsid w:val="001A0B50"/>
    <w:rsid w:val="001A0C28"/>
    <w:rsid w:val="001A0D98"/>
    <w:rsid w:val="001A0ED7"/>
    <w:rsid w:val="001A1230"/>
    <w:rsid w:val="001A179B"/>
    <w:rsid w:val="001A2268"/>
    <w:rsid w:val="001A296F"/>
    <w:rsid w:val="001A2A24"/>
    <w:rsid w:val="001A301B"/>
    <w:rsid w:val="001A3548"/>
    <w:rsid w:val="001A399F"/>
    <w:rsid w:val="001A4AF2"/>
    <w:rsid w:val="001A554C"/>
    <w:rsid w:val="001A55F5"/>
    <w:rsid w:val="001A6245"/>
    <w:rsid w:val="001A6E1E"/>
    <w:rsid w:val="001A792A"/>
    <w:rsid w:val="001A7D06"/>
    <w:rsid w:val="001B03D3"/>
    <w:rsid w:val="001B04C4"/>
    <w:rsid w:val="001B0602"/>
    <w:rsid w:val="001B0856"/>
    <w:rsid w:val="001B08C3"/>
    <w:rsid w:val="001B15DD"/>
    <w:rsid w:val="001B16AD"/>
    <w:rsid w:val="001B1AD7"/>
    <w:rsid w:val="001B1D35"/>
    <w:rsid w:val="001B27C4"/>
    <w:rsid w:val="001B2DD4"/>
    <w:rsid w:val="001B34A1"/>
    <w:rsid w:val="001B4B7B"/>
    <w:rsid w:val="001B4BDE"/>
    <w:rsid w:val="001B4C31"/>
    <w:rsid w:val="001B5BBC"/>
    <w:rsid w:val="001B5DB5"/>
    <w:rsid w:val="001B6E94"/>
    <w:rsid w:val="001B71A2"/>
    <w:rsid w:val="001B72EC"/>
    <w:rsid w:val="001B79D8"/>
    <w:rsid w:val="001B7C76"/>
    <w:rsid w:val="001C02F3"/>
    <w:rsid w:val="001C038E"/>
    <w:rsid w:val="001C0741"/>
    <w:rsid w:val="001C0EDD"/>
    <w:rsid w:val="001C10F6"/>
    <w:rsid w:val="001C16F3"/>
    <w:rsid w:val="001C1814"/>
    <w:rsid w:val="001C1F7C"/>
    <w:rsid w:val="001C22A6"/>
    <w:rsid w:val="001C24DC"/>
    <w:rsid w:val="001C2595"/>
    <w:rsid w:val="001C2874"/>
    <w:rsid w:val="001C2948"/>
    <w:rsid w:val="001C2BFD"/>
    <w:rsid w:val="001C2C99"/>
    <w:rsid w:val="001C3E6D"/>
    <w:rsid w:val="001C4ECA"/>
    <w:rsid w:val="001C4F8C"/>
    <w:rsid w:val="001C559B"/>
    <w:rsid w:val="001C5A47"/>
    <w:rsid w:val="001C63F3"/>
    <w:rsid w:val="001C6762"/>
    <w:rsid w:val="001C6843"/>
    <w:rsid w:val="001C6872"/>
    <w:rsid w:val="001C7033"/>
    <w:rsid w:val="001C7208"/>
    <w:rsid w:val="001C7978"/>
    <w:rsid w:val="001C7EEB"/>
    <w:rsid w:val="001D07CE"/>
    <w:rsid w:val="001D15DE"/>
    <w:rsid w:val="001D19F2"/>
    <w:rsid w:val="001D288B"/>
    <w:rsid w:val="001D2BB1"/>
    <w:rsid w:val="001D324C"/>
    <w:rsid w:val="001D3D38"/>
    <w:rsid w:val="001D4112"/>
    <w:rsid w:val="001D4753"/>
    <w:rsid w:val="001D526D"/>
    <w:rsid w:val="001D6821"/>
    <w:rsid w:val="001D6CC0"/>
    <w:rsid w:val="001D7532"/>
    <w:rsid w:val="001D7C26"/>
    <w:rsid w:val="001D7EE6"/>
    <w:rsid w:val="001D7F03"/>
    <w:rsid w:val="001E01B7"/>
    <w:rsid w:val="001E1177"/>
    <w:rsid w:val="001E16E8"/>
    <w:rsid w:val="001E1C16"/>
    <w:rsid w:val="001E1EE4"/>
    <w:rsid w:val="001E24B8"/>
    <w:rsid w:val="001E27F7"/>
    <w:rsid w:val="001E28B8"/>
    <w:rsid w:val="001E34AE"/>
    <w:rsid w:val="001E37DC"/>
    <w:rsid w:val="001E3920"/>
    <w:rsid w:val="001E4710"/>
    <w:rsid w:val="001E4F35"/>
    <w:rsid w:val="001E569A"/>
    <w:rsid w:val="001E586A"/>
    <w:rsid w:val="001E60D1"/>
    <w:rsid w:val="001E65DC"/>
    <w:rsid w:val="001E662A"/>
    <w:rsid w:val="001E6D78"/>
    <w:rsid w:val="001E7235"/>
    <w:rsid w:val="001E741D"/>
    <w:rsid w:val="001F0C22"/>
    <w:rsid w:val="001F17B7"/>
    <w:rsid w:val="001F1979"/>
    <w:rsid w:val="001F1C2B"/>
    <w:rsid w:val="001F1F48"/>
    <w:rsid w:val="001F30DE"/>
    <w:rsid w:val="001F31D2"/>
    <w:rsid w:val="001F420D"/>
    <w:rsid w:val="001F4210"/>
    <w:rsid w:val="001F4427"/>
    <w:rsid w:val="001F45CE"/>
    <w:rsid w:val="001F4D69"/>
    <w:rsid w:val="001F4E0B"/>
    <w:rsid w:val="001F5BB0"/>
    <w:rsid w:val="001F60C6"/>
    <w:rsid w:val="001F621A"/>
    <w:rsid w:val="001F6C75"/>
    <w:rsid w:val="001F6C99"/>
    <w:rsid w:val="001F7672"/>
    <w:rsid w:val="00200FA4"/>
    <w:rsid w:val="00201F1A"/>
    <w:rsid w:val="002023A0"/>
    <w:rsid w:val="002026A2"/>
    <w:rsid w:val="002027DD"/>
    <w:rsid w:val="00202A51"/>
    <w:rsid w:val="00202B5D"/>
    <w:rsid w:val="00203BC8"/>
    <w:rsid w:val="00203D26"/>
    <w:rsid w:val="00203D59"/>
    <w:rsid w:val="0020402F"/>
    <w:rsid w:val="00204049"/>
    <w:rsid w:val="00204554"/>
    <w:rsid w:val="00204807"/>
    <w:rsid w:val="002051C7"/>
    <w:rsid w:val="0020560B"/>
    <w:rsid w:val="00206574"/>
    <w:rsid w:val="0020661B"/>
    <w:rsid w:val="00207485"/>
    <w:rsid w:val="00207676"/>
    <w:rsid w:val="00207965"/>
    <w:rsid w:val="00207A05"/>
    <w:rsid w:val="00207AF8"/>
    <w:rsid w:val="002107AA"/>
    <w:rsid w:val="002107C9"/>
    <w:rsid w:val="00211E02"/>
    <w:rsid w:val="00212249"/>
    <w:rsid w:val="0021240C"/>
    <w:rsid w:val="002127F3"/>
    <w:rsid w:val="00212852"/>
    <w:rsid w:val="00212B89"/>
    <w:rsid w:val="002131FA"/>
    <w:rsid w:val="002133F5"/>
    <w:rsid w:val="00213808"/>
    <w:rsid w:val="00213C2D"/>
    <w:rsid w:val="002140D0"/>
    <w:rsid w:val="00214268"/>
    <w:rsid w:val="00214A68"/>
    <w:rsid w:val="00214AAF"/>
    <w:rsid w:val="00214D6B"/>
    <w:rsid w:val="00215103"/>
    <w:rsid w:val="002157FE"/>
    <w:rsid w:val="002169E4"/>
    <w:rsid w:val="00216CF1"/>
    <w:rsid w:val="00217270"/>
    <w:rsid w:val="002174E7"/>
    <w:rsid w:val="002203C0"/>
    <w:rsid w:val="0022138A"/>
    <w:rsid w:val="002215D6"/>
    <w:rsid w:val="0022191E"/>
    <w:rsid w:val="00221976"/>
    <w:rsid w:val="00221C96"/>
    <w:rsid w:val="00221E01"/>
    <w:rsid w:val="002224D4"/>
    <w:rsid w:val="00222B98"/>
    <w:rsid w:val="002232B4"/>
    <w:rsid w:val="00223BCD"/>
    <w:rsid w:val="00223C3F"/>
    <w:rsid w:val="00224449"/>
    <w:rsid w:val="0022468A"/>
    <w:rsid w:val="00224949"/>
    <w:rsid w:val="00224BE3"/>
    <w:rsid w:val="00224BE7"/>
    <w:rsid w:val="00224DF9"/>
    <w:rsid w:val="00225125"/>
    <w:rsid w:val="00225909"/>
    <w:rsid w:val="002261AC"/>
    <w:rsid w:val="002265E6"/>
    <w:rsid w:val="002266A8"/>
    <w:rsid w:val="00226948"/>
    <w:rsid w:val="0022755C"/>
    <w:rsid w:val="00227896"/>
    <w:rsid w:val="00227BB8"/>
    <w:rsid w:val="002302C2"/>
    <w:rsid w:val="002306D3"/>
    <w:rsid w:val="00230772"/>
    <w:rsid w:val="00230BC4"/>
    <w:rsid w:val="00231318"/>
    <w:rsid w:val="00231E70"/>
    <w:rsid w:val="00232B07"/>
    <w:rsid w:val="00232B3C"/>
    <w:rsid w:val="00233080"/>
    <w:rsid w:val="00234118"/>
    <w:rsid w:val="00234422"/>
    <w:rsid w:val="00234753"/>
    <w:rsid w:val="00234D91"/>
    <w:rsid w:val="00234F6C"/>
    <w:rsid w:val="0023535F"/>
    <w:rsid w:val="002356F8"/>
    <w:rsid w:val="00235BB2"/>
    <w:rsid w:val="00235D3B"/>
    <w:rsid w:val="002363DA"/>
    <w:rsid w:val="00236934"/>
    <w:rsid w:val="00236D7D"/>
    <w:rsid w:val="00237052"/>
    <w:rsid w:val="002371C0"/>
    <w:rsid w:val="00237258"/>
    <w:rsid w:val="00237E22"/>
    <w:rsid w:val="002402F5"/>
    <w:rsid w:val="00240A08"/>
    <w:rsid w:val="00240AA8"/>
    <w:rsid w:val="00241833"/>
    <w:rsid w:val="00241DDD"/>
    <w:rsid w:val="00241FE3"/>
    <w:rsid w:val="00242A49"/>
    <w:rsid w:val="00242F2E"/>
    <w:rsid w:val="00243647"/>
    <w:rsid w:val="00243C8B"/>
    <w:rsid w:val="00243DC0"/>
    <w:rsid w:val="00243E6C"/>
    <w:rsid w:val="00243FC8"/>
    <w:rsid w:val="00244FB8"/>
    <w:rsid w:val="0024553A"/>
    <w:rsid w:val="00245670"/>
    <w:rsid w:val="00245B4E"/>
    <w:rsid w:val="00245CF7"/>
    <w:rsid w:val="00245FF1"/>
    <w:rsid w:val="00246384"/>
    <w:rsid w:val="00246605"/>
    <w:rsid w:val="00247239"/>
    <w:rsid w:val="002474A9"/>
    <w:rsid w:val="00247990"/>
    <w:rsid w:val="002479B5"/>
    <w:rsid w:val="00247CE5"/>
    <w:rsid w:val="002506AC"/>
    <w:rsid w:val="0025070F"/>
    <w:rsid w:val="0025095A"/>
    <w:rsid w:val="00251003"/>
    <w:rsid w:val="00251B0C"/>
    <w:rsid w:val="00251D8F"/>
    <w:rsid w:val="00252CF7"/>
    <w:rsid w:val="002531B0"/>
    <w:rsid w:val="0025326F"/>
    <w:rsid w:val="002535D6"/>
    <w:rsid w:val="00253D3C"/>
    <w:rsid w:val="002554D6"/>
    <w:rsid w:val="002556B7"/>
    <w:rsid w:val="0025573A"/>
    <w:rsid w:val="002561FE"/>
    <w:rsid w:val="00256C4A"/>
    <w:rsid w:val="00256FE9"/>
    <w:rsid w:val="00257371"/>
    <w:rsid w:val="00257960"/>
    <w:rsid w:val="00260393"/>
    <w:rsid w:val="00260AFB"/>
    <w:rsid w:val="00261290"/>
    <w:rsid w:val="00261955"/>
    <w:rsid w:val="002619DF"/>
    <w:rsid w:val="00262094"/>
    <w:rsid w:val="002625C0"/>
    <w:rsid w:val="002626A9"/>
    <w:rsid w:val="00262AFD"/>
    <w:rsid w:val="002638DA"/>
    <w:rsid w:val="002639BD"/>
    <w:rsid w:val="00263AE0"/>
    <w:rsid w:val="002640B5"/>
    <w:rsid w:val="00264E68"/>
    <w:rsid w:val="002652C1"/>
    <w:rsid w:val="00265E95"/>
    <w:rsid w:val="00266184"/>
    <w:rsid w:val="002667EC"/>
    <w:rsid w:val="00266B13"/>
    <w:rsid w:val="00266D41"/>
    <w:rsid w:val="00266DB4"/>
    <w:rsid w:val="0026723C"/>
    <w:rsid w:val="00267B96"/>
    <w:rsid w:val="00267E24"/>
    <w:rsid w:val="0027059F"/>
    <w:rsid w:val="00270A45"/>
    <w:rsid w:val="0027105B"/>
    <w:rsid w:val="002710BC"/>
    <w:rsid w:val="002714A0"/>
    <w:rsid w:val="00271768"/>
    <w:rsid w:val="0027196B"/>
    <w:rsid w:val="002719CC"/>
    <w:rsid w:val="00271A38"/>
    <w:rsid w:val="00271AC4"/>
    <w:rsid w:val="00271CBC"/>
    <w:rsid w:val="00272014"/>
    <w:rsid w:val="0027207F"/>
    <w:rsid w:val="00272474"/>
    <w:rsid w:val="00272726"/>
    <w:rsid w:val="00273FE7"/>
    <w:rsid w:val="00274483"/>
    <w:rsid w:val="00274B90"/>
    <w:rsid w:val="00275A35"/>
    <w:rsid w:val="00275F85"/>
    <w:rsid w:val="002763E6"/>
    <w:rsid w:val="00276804"/>
    <w:rsid w:val="00276A19"/>
    <w:rsid w:val="00276FD9"/>
    <w:rsid w:val="00277D59"/>
    <w:rsid w:val="00277ED4"/>
    <w:rsid w:val="00277FD5"/>
    <w:rsid w:val="002807D8"/>
    <w:rsid w:val="00280CFB"/>
    <w:rsid w:val="002814AC"/>
    <w:rsid w:val="002819BB"/>
    <w:rsid w:val="00281C44"/>
    <w:rsid w:val="00282244"/>
    <w:rsid w:val="0028239D"/>
    <w:rsid w:val="00282510"/>
    <w:rsid w:val="00282806"/>
    <w:rsid w:val="00282F8B"/>
    <w:rsid w:val="00283B18"/>
    <w:rsid w:val="00284233"/>
    <w:rsid w:val="00284CD9"/>
    <w:rsid w:val="00284D81"/>
    <w:rsid w:val="002853C6"/>
    <w:rsid w:val="00285441"/>
    <w:rsid w:val="00285BC4"/>
    <w:rsid w:val="00285DC8"/>
    <w:rsid w:val="002861E3"/>
    <w:rsid w:val="0028643C"/>
    <w:rsid w:val="002876D6"/>
    <w:rsid w:val="00287881"/>
    <w:rsid w:val="00287A45"/>
    <w:rsid w:val="00287BDF"/>
    <w:rsid w:val="0029018E"/>
    <w:rsid w:val="00290530"/>
    <w:rsid w:val="00290EAF"/>
    <w:rsid w:val="0029150A"/>
    <w:rsid w:val="00292EFE"/>
    <w:rsid w:val="00293301"/>
    <w:rsid w:val="00293822"/>
    <w:rsid w:val="00293E3A"/>
    <w:rsid w:val="00293F90"/>
    <w:rsid w:val="002951DB"/>
    <w:rsid w:val="00295880"/>
    <w:rsid w:val="00295BC0"/>
    <w:rsid w:val="00296719"/>
    <w:rsid w:val="0029693C"/>
    <w:rsid w:val="00297ED6"/>
    <w:rsid w:val="002A049C"/>
    <w:rsid w:val="002A0546"/>
    <w:rsid w:val="002A106B"/>
    <w:rsid w:val="002A1501"/>
    <w:rsid w:val="002A1695"/>
    <w:rsid w:val="002A1892"/>
    <w:rsid w:val="002A1D3D"/>
    <w:rsid w:val="002A1F61"/>
    <w:rsid w:val="002A2CB4"/>
    <w:rsid w:val="002A2E15"/>
    <w:rsid w:val="002A351C"/>
    <w:rsid w:val="002A35CB"/>
    <w:rsid w:val="002A379A"/>
    <w:rsid w:val="002A3F23"/>
    <w:rsid w:val="002A4059"/>
    <w:rsid w:val="002A46E8"/>
    <w:rsid w:val="002A47E7"/>
    <w:rsid w:val="002A533F"/>
    <w:rsid w:val="002A5B0A"/>
    <w:rsid w:val="002A5C4D"/>
    <w:rsid w:val="002A6316"/>
    <w:rsid w:val="002A6503"/>
    <w:rsid w:val="002A74B3"/>
    <w:rsid w:val="002A78A3"/>
    <w:rsid w:val="002A7B38"/>
    <w:rsid w:val="002B0A11"/>
    <w:rsid w:val="002B0ADA"/>
    <w:rsid w:val="002B1668"/>
    <w:rsid w:val="002B1EC2"/>
    <w:rsid w:val="002B26FD"/>
    <w:rsid w:val="002B2AFF"/>
    <w:rsid w:val="002B300E"/>
    <w:rsid w:val="002B368B"/>
    <w:rsid w:val="002B384E"/>
    <w:rsid w:val="002B3969"/>
    <w:rsid w:val="002B3CDB"/>
    <w:rsid w:val="002B3FEC"/>
    <w:rsid w:val="002B464C"/>
    <w:rsid w:val="002B4864"/>
    <w:rsid w:val="002B4C81"/>
    <w:rsid w:val="002B4E60"/>
    <w:rsid w:val="002B4E9A"/>
    <w:rsid w:val="002B5102"/>
    <w:rsid w:val="002B58A7"/>
    <w:rsid w:val="002B5953"/>
    <w:rsid w:val="002B5D95"/>
    <w:rsid w:val="002B61AA"/>
    <w:rsid w:val="002B685A"/>
    <w:rsid w:val="002B6A3A"/>
    <w:rsid w:val="002B6E22"/>
    <w:rsid w:val="002B7478"/>
    <w:rsid w:val="002B7574"/>
    <w:rsid w:val="002B7D9F"/>
    <w:rsid w:val="002B7E04"/>
    <w:rsid w:val="002B7FBF"/>
    <w:rsid w:val="002C0624"/>
    <w:rsid w:val="002C0A58"/>
    <w:rsid w:val="002C1047"/>
    <w:rsid w:val="002C2453"/>
    <w:rsid w:val="002C25DA"/>
    <w:rsid w:val="002C2782"/>
    <w:rsid w:val="002C3C4C"/>
    <w:rsid w:val="002C3E77"/>
    <w:rsid w:val="002C40B0"/>
    <w:rsid w:val="002C50A9"/>
    <w:rsid w:val="002C5477"/>
    <w:rsid w:val="002C5609"/>
    <w:rsid w:val="002C5B74"/>
    <w:rsid w:val="002C5BF7"/>
    <w:rsid w:val="002C61F7"/>
    <w:rsid w:val="002C6332"/>
    <w:rsid w:val="002C652D"/>
    <w:rsid w:val="002C77CA"/>
    <w:rsid w:val="002C7CD5"/>
    <w:rsid w:val="002D093B"/>
    <w:rsid w:val="002D0943"/>
    <w:rsid w:val="002D096C"/>
    <w:rsid w:val="002D14B6"/>
    <w:rsid w:val="002D1EA9"/>
    <w:rsid w:val="002D2296"/>
    <w:rsid w:val="002D295A"/>
    <w:rsid w:val="002D2B10"/>
    <w:rsid w:val="002D36B1"/>
    <w:rsid w:val="002D38FD"/>
    <w:rsid w:val="002D3988"/>
    <w:rsid w:val="002D3BF9"/>
    <w:rsid w:val="002D412F"/>
    <w:rsid w:val="002D51AC"/>
    <w:rsid w:val="002D6B15"/>
    <w:rsid w:val="002D6ECA"/>
    <w:rsid w:val="002D76BF"/>
    <w:rsid w:val="002D7865"/>
    <w:rsid w:val="002E08F2"/>
    <w:rsid w:val="002E096A"/>
    <w:rsid w:val="002E0988"/>
    <w:rsid w:val="002E1A3A"/>
    <w:rsid w:val="002E1C35"/>
    <w:rsid w:val="002E2B9C"/>
    <w:rsid w:val="002E2C69"/>
    <w:rsid w:val="002E2D80"/>
    <w:rsid w:val="002E3116"/>
    <w:rsid w:val="002E384D"/>
    <w:rsid w:val="002E38CE"/>
    <w:rsid w:val="002E39E6"/>
    <w:rsid w:val="002E3B47"/>
    <w:rsid w:val="002E440C"/>
    <w:rsid w:val="002E464C"/>
    <w:rsid w:val="002E4824"/>
    <w:rsid w:val="002E4DFD"/>
    <w:rsid w:val="002E52B4"/>
    <w:rsid w:val="002E5D3E"/>
    <w:rsid w:val="002E6C03"/>
    <w:rsid w:val="002E6EE7"/>
    <w:rsid w:val="002E78DC"/>
    <w:rsid w:val="002E7B58"/>
    <w:rsid w:val="002E7F53"/>
    <w:rsid w:val="002F01F8"/>
    <w:rsid w:val="002F05E8"/>
    <w:rsid w:val="002F0854"/>
    <w:rsid w:val="002F0CA7"/>
    <w:rsid w:val="002F2332"/>
    <w:rsid w:val="002F3AAA"/>
    <w:rsid w:val="002F49E7"/>
    <w:rsid w:val="002F5308"/>
    <w:rsid w:val="002F668A"/>
    <w:rsid w:val="002F668E"/>
    <w:rsid w:val="002F69B1"/>
    <w:rsid w:val="002F6E8E"/>
    <w:rsid w:val="002F73B8"/>
    <w:rsid w:val="002F7439"/>
    <w:rsid w:val="002F7A38"/>
    <w:rsid w:val="00300428"/>
    <w:rsid w:val="003004B2"/>
    <w:rsid w:val="00300F1D"/>
    <w:rsid w:val="00301D57"/>
    <w:rsid w:val="0030294F"/>
    <w:rsid w:val="00302A00"/>
    <w:rsid w:val="00302A0B"/>
    <w:rsid w:val="00302DFE"/>
    <w:rsid w:val="00302EC0"/>
    <w:rsid w:val="00304E3A"/>
    <w:rsid w:val="00305794"/>
    <w:rsid w:val="00305833"/>
    <w:rsid w:val="003058A0"/>
    <w:rsid w:val="00306171"/>
    <w:rsid w:val="0030748F"/>
    <w:rsid w:val="003076D4"/>
    <w:rsid w:val="00310036"/>
    <w:rsid w:val="00310775"/>
    <w:rsid w:val="003111B1"/>
    <w:rsid w:val="003114A4"/>
    <w:rsid w:val="003128D9"/>
    <w:rsid w:val="003129AE"/>
    <w:rsid w:val="00313653"/>
    <w:rsid w:val="00313CBC"/>
    <w:rsid w:val="003141FB"/>
    <w:rsid w:val="00314429"/>
    <w:rsid w:val="0031483C"/>
    <w:rsid w:val="00314C03"/>
    <w:rsid w:val="0031531F"/>
    <w:rsid w:val="003156F0"/>
    <w:rsid w:val="003157EC"/>
    <w:rsid w:val="00315893"/>
    <w:rsid w:val="003158F8"/>
    <w:rsid w:val="00315A88"/>
    <w:rsid w:val="00315E4A"/>
    <w:rsid w:val="00316743"/>
    <w:rsid w:val="00316C90"/>
    <w:rsid w:val="0031748E"/>
    <w:rsid w:val="003174C5"/>
    <w:rsid w:val="00320220"/>
    <w:rsid w:val="00320DF9"/>
    <w:rsid w:val="00320FBF"/>
    <w:rsid w:val="00321A37"/>
    <w:rsid w:val="00321F26"/>
    <w:rsid w:val="0032208E"/>
    <w:rsid w:val="00322C7C"/>
    <w:rsid w:val="00322C97"/>
    <w:rsid w:val="003233C2"/>
    <w:rsid w:val="00323D72"/>
    <w:rsid w:val="00324FF0"/>
    <w:rsid w:val="00325711"/>
    <w:rsid w:val="00326384"/>
    <w:rsid w:val="003263A1"/>
    <w:rsid w:val="003266C2"/>
    <w:rsid w:val="00327BD4"/>
    <w:rsid w:val="00327D00"/>
    <w:rsid w:val="00330DD5"/>
    <w:rsid w:val="00332220"/>
    <w:rsid w:val="0033222C"/>
    <w:rsid w:val="00332AEA"/>
    <w:rsid w:val="00332D38"/>
    <w:rsid w:val="0033381E"/>
    <w:rsid w:val="0033386C"/>
    <w:rsid w:val="00333EB6"/>
    <w:rsid w:val="0033410E"/>
    <w:rsid w:val="00334376"/>
    <w:rsid w:val="00334A6E"/>
    <w:rsid w:val="00334A99"/>
    <w:rsid w:val="003356F7"/>
    <w:rsid w:val="003359D7"/>
    <w:rsid w:val="00335ABA"/>
    <w:rsid w:val="00335EF2"/>
    <w:rsid w:val="0033717B"/>
    <w:rsid w:val="00337921"/>
    <w:rsid w:val="00337C82"/>
    <w:rsid w:val="00337E9A"/>
    <w:rsid w:val="00337FD3"/>
    <w:rsid w:val="00341063"/>
    <w:rsid w:val="00342958"/>
    <w:rsid w:val="00342DF5"/>
    <w:rsid w:val="00343467"/>
    <w:rsid w:val="00343654"/>
    <w:rsid w:val="00343B37"/>
    <w:rsid w:val="00343DB4"/>
    <w:rsid w:val="00343FD4"/>
    <w:rsid w:val="00344014"/>
    <w:rsid w:val="0034418C"/>
    <w:rsid w:val="0034455D"/>
    <w:rsid w:val="003445A3"/>
    <w:rsid w:val="00344BC1"/>
    <w:rsid w:val="003451E3"/>
    <w:rsid w:val="003452CE"/>
    <w:rsid w:val="003454A8"/>
    <w:rsid w:val="003457EC"/>
    <w:rsid w:val="0034651B"/>
    <w:rsid w:val="00346FCA"/>
    <w:rsid w:val="00347184"/>
    <w:rsid w:val="003500F4"/>
    <w:rsid w:val="00350225"/>
    <w:rsid w:val="003504F0"/>
    <w:rsid w:val="00350831"/>
    <w:rsid w:val="00351706"/>
    <w:rsid w:val="003518CA"/>
    <w:rsid w:val="00351AF1"/>
    <w:rsid w:val="0035274A"/>
    <w:rsid w:val="00352BBD"/>
    <w:rsid w:val="00353631"/>
    <w:rsid w:val="0035373B"/>
    <w:rsid w:val="00353CAE"/>
    <w:rsid w:val="0035426E"/>
    <w:rsid w:val="00354C5E"/>
    <w:rsid w:val="00356310"/>
    <w:rsid w:val="00356446"/>
    <w:rsid w:val="0035677C"/>
    <w:rsid w:val="00357087"/>
    <w:rsid w:val="003579E0"/>
    <w:rsid w:val="00357D80"/>
    <w:rsid w:val="00357F77"/>
    <w:rsid w:val="0036060D"/>
    <w:rsid w:val="003606AD"/>
    <w:rsid w:val="00360B4B"/>
    <w:rsid w:val="00360D9B"/>
    <w:rsid w:val="003618D6"/>
    <w:rsid w:val="00361B37"/>
    <w:rsid w:val="00362634"/>
    <w:rsid w:val="0036284E"/>
    <w:rsid w:val="00362DCF"/>
    <w:rsid w:val="0036310B"/>
    <w:rsid w:val="00363275"/>
    <w:rsid w:val="003636C0"/>
    <w:rsid w:val="003640AF"/>
    <w:rsid w:val="00364CF4"/>
    <w:rsid w:val="00364FEC"/>
    <w:rsid w:val="00365845"/>
    <w:rsid w:val="003660F8"/>
    <w:rsid w:val="00366F0C"/>
    <w:rsid w:val="00367BFD"/>
    <w:rsid w:val="00367FF0"/>
    <w:rsid w:val="00370104"/>
    <w:rsid w:val="003707B7"/>
    <w:rsid w:val="00370DA3"/>
    <w:rsid w:val="00371367"/>
    <w:rsid w:val="00371412"/>
    <w:rsid w:val="00371C0A"/>
    <w:rsid w:val="0037221D"/>
    <w:rsid w:val="00372E0A"/>
    <w:rsid w:val="003731AD"/>
    <w:rsid w:val="00373C88"/>
    <w:rsid w:val="00374062"/>
    <w:rsid w:val="0037460C"/>
    <w:rsid w:val="00374995"/>
    <w:rsid w:val="003756D5"/>
    <w:rsid w:val="003759A5"/>
    <w:rsid w:val="00375ADB"/>
    <w:rsid w:val="00375B17"/>
    <w:rsid w:val="00375C77"/>
    <w:rsid w:val="00376B31"/>
    <w:rsid w:val="00380262"/>
    <w:rsid w:val="003808D3"/>
    <w:rsid w:val="00381107"/>
    <w:rsid w:val="003812C6"/>
    <w:rsid w:val="00381D14"/>
    <w:rsid w:val="00382608"/>
    <w:rsid w:val="003826B0"/>
    <w:rsid w:val="00383060"/>
    <w:rsid w:val="0038377C"/>
    <w:rsid w:val="00383EF1"/>
    <w:rsid w:val="00384045"/>
    <w:rsid w:val="003846F0"/>
    <w:rsid w:val="00384B47"/>
    <w:rsid w:val="00385080"/>
    <w:rsid w:val="003850D6"/>
    <w:rsid w:val="0038587A"/>
    <w:rsid w:val="00385D20"/>
    <w:rsid w:val="00385D47"/>
    <w:rsid w:val="00387068"/>
    <w:rsid w:val="003870BC"/>
    <w:rsid w:val="00387114"/>
    <w:rsid w:val="00387258"/>
    <w:rsid w:val="003874FF"/>
    <w:rsid w:val="003901E9"/>
    <w:rsid w:val="003905B8"/>
    <w:rsid w:val="0039076D"/>
    <w:rsid w:val="003913EF"/>
    <w:rsid w:val="00391CED"/>
    <w:rsid w:val="00391E00"/>
    <w:rsid w:val="00392122"/>
    <w:rsid w:val="00392242"/>
    <w:rsid w:val="00392909"/>
    <w:rsid w:val="00392B84"/>
    <w:rsid w:val="00392DDC"/>
    <w:rsid w:val="00393A6C"/>
    <w:rsid w:val="00394226"/>
    <w:rsid w:val="00394230"/>
    <w:rsid w:val="00394815"/>
    <w:rsid w:val="003955A2"/>
    <w:rsid w:val="003964B2"/>
    <w:rsid w:val="003967CC"/>
    <w:rsid w:val="003968D8"/>
    <w:rsid w:val="00396FF7"/>
    <w:rsid w:val="00397E15"/>
    <w:rsid w:val="00397E17"/>
    <w:rsid w:val="00397FB4"/>
    <w:rsid w:val="003A025B"/>
    <w:rsid w:val="003A0582"/>
    <w:rsid w:val="003A0621"/>
    <w:rsid w:val="003A0EAF"/>
    <w:rsid w:val="003A0F1F"/>
    <w:rsid w:val="003A1FBA"/>
    <w:rsid w:val="003A20BB"/>
    <w:rsid w:val="003A2541"/>
    <w:rsid w:val="003A2E0B"/>
    <w:rsid w:val="003A4214"/>
    <w:rsid w:val="003A46AB"/>
    <w:rsid w:val="003A4924"/>
    <w:rsid w:val="003A492B"/>
    <w:rsid w:val="003A499F"/>
    <w:rsid w:val="003A4A92"/>
    <w:rsid w:val="003A5430"/>
    <w:rsid w:val="003A5F58"/>
    <w:rsid w:val="003A612A"/>
    <w:rsid w:val="003A65B8"/>
    <w:rsid w:val="003A6A51"/>
    <w:rsid w:val="003A6AFE"/>
    <w:rsid w:val="003A6EDB"/>
    <w:rsid w:val="003A71D5"/>
    <w:rsid w:val="003A721D"/>
    <w:rsid w:val="003A79E2"/>
    <w:rsid w:val="003B05C4"/>
    <w:rsid w:val="003B1288"/>
    <w:rsid w:val="003B16C4"/>
    <w:rsid w:val="003B2ACC"/>
    <w:rsid w:val="003B2E15"/>
    <w:rsid w:val="003B2F4C"/>
    <w:rsid w:val="003B312A"/>
    <w:rsid w:val="003B41B9"/>
    <w:rsid w:val="003B45A1"/>
    <w:rsid w:val="003B5142"/>
    <w:rsid w:val="003B5358"/>
    <w:rsid w:val="003B55D2"/>
    <w:rsid w:val="003B58E3"/>
    <w:rsid w:val="003B5A99"/>
    <w:rsid w:val="003B5F31"/>
    <w:rsid w:val="003B6ABA"/>
    <w:rsid w:val="003B6CE0"/>
    <w:rsid w:val="003B7581"/>
    <w:rsid w:val="003B77AC"/>
    <w:rsid w:val="003B77DD"/>
    <w:rsid w:val="003B78AD"/>
    <w:rsid w:val="003C00CE"/>
    <w:rsid w:val="003C0AE0"/>
    <w:rsid w:val="003C0EF5"/>
    <w:rsid w:val="003C2A05"/>
    <w:rsid w:val="003C2CA3"/>
    <w:rsid w:val="003C3077"/>
    <w:rsid w:val="003C310F"/>
    <w:rsid w:val="003C35A4"/>
    <w:rsid w:val="003C3825"/>
    <w:rsid w:val="003C3B4E"/>
    <w:rsid w:val="003C45BD"/>
    <w:rsid w:val="003C4664"/>
    <w:rsid w:val="003C474B"/>
    <w:rsid w:val="003C553C"/>
    <w:rsid w:val="003C554B"/>
    <w:rsid w:val="003C5652"/>
    <w:rsid w:val="003C65F8"/>
    <w:rsid w:val="003C6612"/>
    <w:rsid w:val="003C665D"/>
    <w:rsid w:val="003C7490"/>
    <w:rsid w:val="003C7B62"/>
    <w:rsid w:val="003D0A6A"/>
    <w:rsid w:val="003D0CD7"/>
    <w:rsid w:val="003D0F6E"/>
    <w:rsid w:val="003D141B"/>
    <w:rsid w:val="003D232A"/>
    <w:rsid w:val="003D2E4F"/>
    <w:rsid w:val="003D318C"/>
    <w:rsid w:val="003D32E7"/>
    <w:rsid w:val="003D37C2"/>
    <w:rsid w:val="003D37E8"/>
    <w:rsid w:val="003D4999"/>
    <w:rsid w:val="003D54BF"/>
    <w:rsid w:val="003D5C42"/>
    <w:rsid w:val="003D65D0"/>
    <w:rsid w:val="003D691B"/>
    <w:rsid w:val="003D7132"/>
    <w:rsid w:val="003D73D9"/>
    <w:rsid w:val="003D75E2"/>
    <w:rsid w:val="003D7BEC"/>
    <w:rsid w:val="003E07EA"/>
    <w:rsid w:val="003E097B"/>
    <w:rsid w:val="003E0D3F"/>
    <w:rsid w:val="003E103C"/>
    <w:rsid w:val="003E1121"/>
    <w:rsid w:val="003E1425"/>
    <w:rsid w:val="003E1564"/>
    <w:rsid w:val="003E15AB"/>
    <w:rsid w:val="003E1949"/>
    <w:rsid w:val="003E1A84"/>
    <w:rsid w:val="003E1B1F"/>
    <w:rsid w:val="003E1C39"/>
    <w:rsid w:val="003E1CA8"/>
    <w:rsid w:val="003E1E11"/>
    <w:rsid w:val="003E20B2"/>
    <w:rsid w:val="003E2278"/>
    <w:rsid w:val="003E233D"/>
    <w:rsid w:val="003E3320"/>
    <w:rsid w:val="003E3393"/>
    <w:rsid w:val="003E36AA"/>
    <w:rsid w:val="003E38CE"/>
    <w:rsid w:val="003E3E47"/>
    <w:rsid w:val="003E40D0"/>
    <w:rsid w:val="003E451D"/>
    <w:rsid w:val="003E48CC"/>
    <w:rsid w:val="003E524D"/>
    <w:rsid w:val="003E62B2"/>
    <w:rsid w:val="003E6D1F"/>
    <w:rsid w:val="003E6D90"/>
    <w:rsid w:val="003E7063"/>
    <w:rsid w:val="003E753D"/>
    <w:rsid w:val="003F0A4E"/>
    <w:rsid w:val="003F0EEB"/>
    <w:rsid w:val="003F1040"/>
    <w:rsid w:val="003F1CE8"/>
    <w:rsid w:val="003F1F5B"/>
    <w:rsid w:val="003F2349"/>
    <w:rsid w:val="003F4540"/>
    <w:rsid w:val="003F5E40"/>
    <w:rsid w:val="003F71FD"/>
    <w:rsid w:val="003F7214"/>
    <w:rsid w:val="003F7413"/>
    <w:rsid w:val="003F79A6"/>
    <w:rsid w:val="0040013B"/>
    <w:rsid w:val="00400D8D"/>
    <w:rsid w:val="00401110"/>
    <w:rsid w:val="00401D09"/>
    <w:rsid w:val="004021A2"/>
    <w:rsid w:val="0040298D"/>
    <w:rsid w:val="004029C2"/>
    <w:rsid w:val="0040358D"/>
    <w:rsid w:val="004038DC"/>
    <w:rsid w:val="00404099"/>
    <w:rsid w:val="00404CCA"/>
    <w:rsid w:val="00405694"/>
    <w:rsid w:val="0040665D"/>
    <w:rsid w:val="00406CDC"/>
    <w:rsid w:val="004072A6"/>
    <w:rsid w:val="00410B43"/>
    <w:rsid w:val="00411052"/>
    <w:rsid w:val="00411216"/>
    <w:rsid w:val="004114C6"/>
    <w:rsid w:val="00411962"/>
    <w:rsid w:val="004119DF"/>
    <w:rsid w:val="00411A92"/>
    <w:rsid w:val="00411FF7"/>
    <w:rsid w:val="00412A5C"/>
    <w:rsid w:val="00413179"/>
    <w:rsid w:val="00413282"/>
    <w:rsid w:val="0041459C"/>
    <w:rsid w:val="00414CEE"/>
    <w:rsid w:val="00414DA4"/>
    <w:rsid w:val="004150D0"/>
    <w:rsid w:val="0041518A"/>
    <w:rsid w:val="004166CB"/>
    <w:rsid w:val="0041696D"/>
    <w:rsid w:val="00416A13"/>
    <w:rsid w:val="00417046"/>
    <w:rsid w:val="004176CB"/>
    <w:rsid w:val="00417D62"/>
    <w:rsid w:val="00420020"/>
    <w:rsid w:val="0042036D"/>
    <w:rsid w:val="0042084A"/>
    <w:rsid w:val="004208E5"/>
    <w:rsid w:val="004214E4"/>
    <w:rsid w:val="00421A1F"/>
    <w:rsid w:val="00421E7D"/>
    <w:rsid w:val="0042291D"/>
    <w:rsid w:val="00422AC1"/>
    <w:rsid w:val="00422C1D"/>
    <w:rsid w:val="004231A9"/>
    <w:rsid w:val="00423965"/>
    <w:rsid w:val="00423C0C"/>
    <w:rsid w:val="004246A0"/>
    <w:rsid w:val="00424B62"/>
    <w:rsid w:val="00425AF6"/>
    <w:rsid w:val="00425F1E"/>
    <w:rsid w:val="0042611E"/>
    <w:rsid w:val="00426301"/>
    <w:rsid w:val="0042650C"/>
    <w:rsid w:val="0042713D"/>
    <w:rsid w:val="0042718A"/>
    <w:rsid w:val="00427BD1"/>
    <w:rsid w:val="00427C06"/>
    <w:rsid w:val="00427D56"/>
    <w:rsid w:val="00431005"/>
    <w:rsid w:val="00432146"/>
    <w:rsid w:val="004323C3"/>
    <w:rsid w:val="004331FD"/>
    <w:rsid w:val="00433254"/>
    <w:rsid w:val="00433758"/>
    <w:rsid w:val="00433976"/>
    <w:rsid w:val="00433C7C"/>
    <w:rsid w:val="004341A8"/>
    <w:rsid w:val="00434609"/>
    <w:rsid w:val="00434951"/>
    <w:rsid w:val="004359C7"/>
    <w:rsid w:val="0043614F"/>
    <w:rsid w:val="004362EC"/>
    <w:rsid w:val="00436887"/>
    <w:rsid w:val="004371E9"/>
    <w:rsid w:val="00437C60"/>
    <w:rsid w:val="00437FD8"/>
    <w:rsid w:val="00440287"/>
    <w:rsid w:val="00440C6E"/>
    <w:rsid w:val="00441054"/>
    <w:rsid w:val="004411F4"/>
    <w:rsid w:val="004417AA"/>
    <w:rsid w:val="00443607"/>
    <w:rsid w:val="00443C3B"/>
    <w:rsid w:val="0044445B"/>
    <w:rsid w:val="00444B58"/>
    <w:rsid w:val="00444EA3"/>
    <w:rsid w:val="0044521A"/>
    <w:rsid w:val="00445329"/>
    <w:rsid w:val="00445522"/>
    <w:rsid w:val="004458C1"/>
    <w:rsid w:val="00445FDB"/>
    <w:rsid w:val="0044698D"/>
    <w:rsid w:val="0044761F"/>
    <w:rsid w:val="00447BEE"/>
    <w:rsid w:val="00447EF6"/>
    <w:rsid w:val="004502A7"/>
    <w:rsid w:val="004505F0"/>
    <w:rsid w:val="00451DB8"/>
    <w:rsid w:val="004524B0"/>
    <w:rsid w:val="004525DF"/>
    <w:rsid w:val="00452FCC"/>
    <w:rsid w:val="004536B2"/>
    <w:rsid w:val="0045407C"/>
    <w:rsid w:val="0045475B"/>
    <w:rsid w:val="00455344"/>
    <w:rsid w:val="00455861"/>
    <w:rsid w:val="00455F02"/>
    <w:rsid w:val="004571C8"/>
    <w:rsid w:val="004572BB"/>
    <w:rsid w:val="004607CE"/>
    <w:rsid w:val="00460BDE"/>
    <w:rsid w:val="004615C2"/>
    <w:rsid w:val="00462113"/>
    <w:rsid w:val="0046293A"/>
    <w:rsid w:val="00462B28"/>
    <w:rsid w:val="00463186"/>
    <w:rsid w:val="004636F8"/>
    <w:rsid w:val="00463B19"/>
    <w:rsid w:val="00464270"/>
    <w:rsid w:val="0046441B"/>
    <w:rsid w:val="0046455F"/>
    <w:rsid w:val="00464FB4"/>
    <w:rsid w:val="00465036"/>
    <w:rsid w:val="004651E8"/>
    <w:rsid w:val="00465ED2"/>
    <w:rsid w:val="00466273"/>
    <w:rsid w:val="0046655C"/>
    <w:rsid w:val="004665D9"/>
    <w:rsid w:val="00466D2A"/>
    <w:rsid w:val="004673D3"/>
    <w:rsid w:val="004676FD"/>
    <w:rsid w:val="004705A4"/>
    <w:rsid w:val="00470914"/>
    <w:rsid w:val="00470F8A"/>
    <w:rsid w:val="00471306"/>
    <w:rsid w:val="00472B07"/>
    <w:rsid w:val="00472ECC"/>
    <w:rsid w:val="0047354E"/>
    <w:rsid w:val="0047369B"/>
    <w:rsid w:val="00474018"/>
    <w:rsid w:val="004740EC"/>
    <w:rsid w:val="00474111"/>
    <w:rsid w:val="0047428A"/>
    <w:rsid w:val="00474A98"/>
    <w:rsid w:val="0047500A"/>
    <w:rsid w:val="00476918"/>
    <w:rsid w:val="004773AC"/>
    <w:rsid w:val="004777C4"/>
    <w:rsid w:val="004803D8"/>
    <w:rsid w:val="0048077F"/>
    <w:rsid w:val="00480BA4"/>
    <w:rsid w:val="00480D66"/>
    <w:rsid w:val="0048141F"/>
    <w:rsid w:val="0048195D"/>
    <w:rsid w:val="0048227A"/>
    <w:rsid w:val="0048280A"/>
    <w:rsid w:val="00482A89"/>
    <w:rsid w:val="00482DF7"/>
    <w:rsid w:val="00482F0E"/>
    <w:rsid w:val="0048380C"/>
    <w:rsid w:val="00483889"/>
    <w:rsid w:val="00484585"/>
    <w:rsid w:val="004848A8"/>
    <w:rsid w:val="00484B55"/>
    <w:rsid w:val="00484EAA"/>
    <w:rsid w:val="00485453"/>
    <w:rsid w:val="004854F2"/>
    <w:rsid w:val="00486D55"/>
    <w:rsid w:val="0048746F"/>
    <w:rsid w:val="0048793C"/>
    <w:rsid w:val="00487F9C"/>
    <w:rsid w:val="00490D89"/>
    <w:rsid w:val="0049192E"/>
    <w:rsid w:val="00491F97"/>
    <w:rsid w:val="00492A65"/>
    <w:rsid w:val="00492F1D"/>
    <w:rsid w:val="00493EF8"/>
    <w:rsid w:val="00494080"/>
    <w:rsid w:val="00494B36"/>
    <w:rsid w:val="00494B39"/>
    <w:rsid w:val="00494F03"/>
    <w:rsid w:val="00495027"/>
    <w:rsid w:val="00495942"/>
    <w:rsid w:val="004959D2"/>
    <w:rsid w:val="00495A39"/>
    <w:rsid w:val="00495A4C"/>
    <w:rsid w:val="00495B83"/>
    <w:rsid w:val="00496FF3"/>
    <w:rsid w:val="00497229"/>
    <w:rsid w:val="00497306"/>
    <w:rsid w:val="004975E9"/>
    <w:rsid w:val="004A0469"/>
    <w:rsid w:val="004A0C31"/>
    <w:rsid w:val="004A11CD"/>
    <w:rsid w:val="004A15EF"/>
    <w:rsid w:val="004A1760"/>
    <w:rsid w:val="004A1B6E"/>
    <w:rsid w:val="004A215D"/>
    <w:rsid w:val="004A3992"/>
    <w:rsid w:val="004A410D"/>
    <w:rsid w:val="004A4250"/>
    <w:rsid w:val="004A470A"/>
    <w:rsid w:val="004A4B16"/>
    <w:rsid w:val="004A500A"/>
    <w:rsid w:val="004A52F7"/>
    <w:rsid w:val="004A5478"/>
    <w:rsid w:val="004A5566"/>
    <w:rsid w:val="004A6061"/>
    <w:rsid w:val="004A74BB"/>
    <w:rsid w:val="004A796C"/>
    <w:rsid w:val="004B0261"/>
    <w:rsid w:val="004B0BB4"/>
    <w:rsid w:val="004B0FF8"/>
    <w:rsid w:val="004B1D98"/>
    <w:rsid w:val="004B240E"/>
    <w:rsid w:val="004B2597"/>
    <w:rsid w:val="004B325C"/>
    <w:rsid w:val="004B3629"/>
    <w:rsid w:val="004B398E"/>
    <w:rsid w:val="004B5B03"/>
    <w:rsid w:val="004B618A"/>
    <w:rsid w:val="004B61A8"/>
    <w:rsid w:val="004B6249"/>
    <w:rsid w:val="004B7429"/>
    <w:rsid w:val="004B748F"/>
    <w:rsid w:val="004C03CD"/>
    <w:rsid w:val="004C0B9A"/>
    <w:rsid w:val="004C0D5A"/>
    <w:rsid w:val="004C108C"/>
    <w:rsid w:val="004C368F"/>
    <w:rsid w:val="004C4627"/>
    <w:rsid w:val="004C494A"/>
    <w:rsid w:val="004C553A"/>
    <w:rsid w:val="004C571C"/>
    <w:rsid w:val="004C57C8"/>
    <w:rsid w:val="004C5E8D"/>
    <w:rsid w:val="004C63F5"/>
    <w:rsid w:val="004C6E07"/>
    <w:rsid w:val="004C6F2D"/>
    <w:rsid w:val="004C7315"/>
    <w:rsid w:val="004C75FB"/>
    <w:rsid w:val="004D0105"/>
    <w:rsid w:val="004D0332"/>
    <w:rsid w:val="004D045B"/>
    <w:rsid w:val="004D0C8A"/>
    <w:rsid w:val="004D12EE"/>
    <w:rsid w:val="004D19B5"/>
    <w:rsid w:val="004D2016"/>
    <w:rsid w:val="004D23C4"/>
    <w:rsid w:val="004D34CA"/>
    <w:rsid w:val="004D3510"/>
    <w:rsid w:val="004D42FF"/>
    <w:rsid w:val="004D4BD0"/>
    <w:rsid w:val="004D519B"/>
    <w:rsid w:val="004D5221"/>
    <w:rsid w:val="004D53AC"/>
    <w:rsid w:val="004D5992"/>
    <w:rsid w:val="004D5F9B"/>
    <w:rsid w:val="004D6122"/>
    <w:rsid w:val="004D632E"/>
    <w:rsid w:val="004D6500"/>
    <w:rsid w:val="004D6709"/>
    <w:rsid w:val="004D69C8"/>
    <w:rsid w:val="004D6C5C"/>
    <w:rsid w:val="004D6DDA"/>
    <w:rsid w:val="004D70DE"/>
    <w:rsid w:val="004D77B0"/>
    <w:rsid w:val="004D7A76"/>
    <w:rsid w:val="004D7FA3"/>
    <w:rsid w:val="004E0081"/>
    <w:rsid w:val="004E011B"/>
    <w:rsid w:val="004E0865"/>
    <w:rsid w:val="004E20E9"/>
    <w:rsid w:val="004E2FBB"/>
    <w:rsid w:val="004E321F"/>
    <w:rsid w:val="004E32D8"/>
    <w:rsid w:val="004E33D4"/>
    <w:rsid w:val="004E4023"/>
    <w:rsid w:val="004E4246"/>
    <w:rsid w:val="004E49BD"/>
    <w:rsid w:val="004E57BC"/>
    <w:rsid w:val="004E5A95"/>
    <w:rsid w:val="004E5E24"/>
    <w:rsid w:val="004E658C"/>
    <w:rsid w:val="004E66A4"/>
    <w:rsid w:val="004E6D30"/>
    <w:rsid w:val="004E7D36"/>
    <w:rsid w:val="004F1A9C"/>
    <w:rsid w:val="004F1EA7"/>
    <w:rsid w:val="004F211E"/>
    <w:rsid w:val="004F3364"/>
    <w:rsid w:val="004F33E3"/>
    <w:rsid w:val="004F3469"/>
    <w:rsid w:val="004F384C"/>
    <w:rsid w:val="004F3EB1"/>
    <w:rsid w:val="004F3FA6"/>
    <w:rsid w:val="004F4159"/>
    <w:rsid w:val="004F528B"/>
    <w:rsid w:val="004F5FBB"/>
    <w:rsid w:val="004F65F0"/>
    <w:rsid w:val="004F6DE9"/>
    <w:rsid w:val="004F6FBB"/>
    <w:rsid w:val="004F75A0"/>
    <w:rsid w:val="004F7FCE"/>
    <w:rsid w:val="0050021A"/>
    <w:rsid w:val="00500634"/>
    <w:rsid w:val="00500764"/>
    <w:rsid w:val="005009BD"/>
    <w:rsid w:val="00501DFF"/>
    <w:rsid w:val="00501E4D"/>
    <w:rsid w:val="00501EDF"/>
    <w:rsid w:val="00501F68"/>
    <w:rsid w:val="00502725"/>
    <w:rsid w:val="00503977"/>
    <w:rsid w:val="00503C16"/>
    <w:rsid w:val="00503D80"/>
    <w:rsid w:val="00503EB7"/>
    <w:rsid w:val="005043B7"/>
    <w:rsid w:val="0050445E"/>
    <w:rsid w:val="00505442"/>
    <w:rsid w:val="005061EE"/>
    <w:rsid w:val="005067CA"/>
    <w:rsid w:val="00507878"/>
    <w:rsid w:val="00507F73"/>
    <w:rsid w:val="00510314"/>
    <w:rsid w:val="005105C2"/>
    <w:rsid w:val="00510A69"/>
    <w:rsid w:val="0051135A"/>
    <w:rsid w:val="005123E6"/>
    <w:rsid w:val="00512E94"/>
    <w:rsid w:val="00513366"/>
    <w:rsid w:val="005138A4"/>
    <w:rsid w:val="00513D2C"/>
    <w:rsid w:val="005140A8"/>
    <w:rsid w:val="00514D6E"/>
    <w:rsid w:val="00514E04"/>
    <w:rsid w:val="00515319"/>
    <w:rsid w:val="00515673"/>
    <w:rsid w:val="00515D76"/>
    <w:rsid w:val="0051673B"/>
    <w:rsid w:val="00516AA5"/>
    <w:rsid w:val="005175EB"/>
    <w:rsid w:val="005178D1"/>
    <w:rsid w:val="005179CC"/>
    <w:rsid w:val="005204B7"/>
    <w:rsid w:val="00520689"/>
    <w:rsid w:val="0052154A"/>
    <w:rsid w:val="00521945"/>
    <w:rsid w:val="00522246"/>
    <w:rsid w:val="005225F4"/>
    <w:rsid w:val="00523E85"/>
    <w:rsid w:val="005240DB"/>
    <w:rsid w:val="0052410E"/>
    <w:rsid w:val="0052488B"/>
    <w:rsid w:val="00525508"/>
    <w:rsid w:val="00525592"/>
    <w:rsid w:val="00525AB3"/>
    <w:rsid w:val="00525B19"/>
    <w:rsid w:val="00526530"/>
    <w:rsid w:val="005265CD"/>
    <w:rsid w:val="00526ABB"/>
    <w:rsid w:val="00526D79"/>
    <w:rsid w:val="00527D40"/>
    <w:rsid w:val="00527EAE"/>
    <w:rsid w:val="00530340"/>
    <w:rsid w:val="0053044C"/>
    <w:rsid w:val="00530680"/>
    <w:rsid w:val="00531038"/>
    <w:rsid w:val="0053150B"/>
    <w:rsid w:val="00531905"/>
    <w:rsid w:val="0053208C"/>
    <w:rsid w:val="0053228E"/>
    <w:rsid w:val="005328A8"/>
    <w:rsid w:val="00532A2A"/>
    <w:rsid w:val="00533767"/>
    <w:rsid w:val="005338C0"/>
    <w:rsid w:val="00533961"/>
    <w:rsid w:val="00533BF2"/>
    <w:rsid w:val="00533D6D"/>
    <w:rsid w:val="005348A2"/>
    <w:rsid w:val="00534D62"/>
    <w:rsid w:val="00534ED2"/>
    <w:rsid w:val="005353D6"/>
    <w:rsid w:val="0053621C"/>
    <w:rsid w:val="005363BA"/>
    <w:rsid w:val="00536A67"/>
    <w:rsid w:val="0053708B"/>
    <w:rsid w:val="00537C48"/>
    <w:rsid w:val="0054017D"/>
    <w:rsid w:val="005401F3"/>
    <w:rsid w:val="00540275"/>
    <w:rsid w:val="00540283"/>
    <w:rsid w:val="005408B5"/>
    <w:rsid w:val="005408F8"/>
    <w:rsid w:val="00540B71"/>
    <w:rsid w:val="00540FE2"/>
    <w:rsid w:val="005412F5"/>
    <w:rsid w:val="00541CB3"/>
    <w:rsid w:val="005427AB"/>
    <w:rsid w:val="00542A08"/>
    <w:rsid w:val="00542FCC"/>
    <w:rsid w:val="00543B13"/>
    <w:rsid w:val="00543B32"/>
    <w:rsid w:val="00544AFC"/>
    <w:rsid w:val="00544DF3"/>
    <w:rsid w:val="00544EFE"/>
    <w:rsid w:val="005451F4"/>
    <w:rsid w:val="005457D2"/>
    <w:rsid w:val="00545C62"/>
    <w:rsid w:val="00547263"/>
    <w:rsid w:val="00547699"/>
    <w:rsid w:val="00550B8C"/>
    <w:rsid w:val="00550EDD"/>
    <w:rsid w:val="005513D2"/>
    <w:rsid w:val="00551736"/>
    <w:rsid w:val="00551D99"/>
    <w:rsid w:val="0055244A"/>
    <w:rsid w:val="00552553"/>
    <w:rsid w:val="00552957"/>
    <w:rsid w:val="005529EE"/>
    <w:rsid w:val="00553EB8"/>
    <w:rsid w:val="00554055"/>
    <w:rsid w:val="005540A6"/>
    <w:rsid w:val="00554261"/>
    <w:rsid w:val="005543A8"/>
    <w:rsid w:val="005544A8"/>
    <w:rsid w:val="00554506"/>
    <w:rsid w:val="005547E3"/>
    <w:rsid w:val="00555049"/>
    <w:rsid w:val="005550ED"/>
    <w:rsid w:val="00555E62"/>
    <w:rsid w:val="0055619D"/>
    <w:rsid w:val="005561F8"/>
    <w:rsid w:val="005568C7"/>
    <w:rsid w:val="00556B00"/>
    <w:rsid w:val="00557089"/>
    <w:rsid w:val="005570A6"/>
    <w:rsid w:val="00557DE0"/>
    <w:rsid w:val="0056015B"/>
    <w:rsid w:val="005605CB"/>
    <w:rsid w:val="00560A1B"/>
    <w:rsid w:val="00560EE9"/>
    <w:rsid w:val="005619DF"/>
    <w:rsid w:val="00561BEB"/>
    <w:rsid w:val="005623F6"/>
    <w:rsid w:val="0056260F"/>
    <w:rsid w:val="00562690"/>
    <w:rsid w:val="00562A64"/>
    <w:rsid w:val="00563C98"/>
    <w:rsid w:val="00563E7B"/>
    <w:rsid w:val="005646DD"/>
    <w:rsid w:val="0056595E"/>
    <w:rsid w:val="00565A1F"/>
    <w:rsid w:val="00565EF4"/>
    <w:rsid w:val="005665AC"/>
    <w:rsid w:val="0056673F"/>
    <w:rsid w:val="005671DE"/>
    <w:rsid w:val="00567D23"/>
    <w:rsid w:val="00567FD4"/>
    <w:rsid w:val="005701C9"/>
    <w:rsid w:val="00570C38"/>
    <w:rsid w:val="00571A99"/>
    <w:rsid w:val="00571DB8"/>
    <w:rsid w:val="005730B6"/>
    <w:rsid w:val="005731B6"/>
    <w:rsid w:val="00573369"/>
    <w:rsid w:val="00573443"/>
    <w:rsid w:val="00573D6A"/>
    <w:rsid w:val="00573F45"/>
    <w:rsid w:val="005741C8"/>
    <w:rsid w:val="00574227"/>
    <w:rsid w:val="0057433D"/>
    <w:rsid w:val="00575A77"/>
    <w:rsid w:val="0057628C"/>
    <w:rsid w:val="005764AF"/>
    <w:rsid w:val="005764C3"/>
    <w:rsid w:val="00576B8B"/>
    <w:rsid w:val="00576FCC"/>
    <w:rsid w:val="00577581"/>
    <w:rsid w:val="00577B48"/>
    <w:rsid w:val="00577DAA"/>
    <w:rsid w:val="00580293"/>
    <w:rsid w:val="005813CE"/>
    <w:rsid w:val="00581698"/>
    <w:rsid w:val="00581F05"/>
    <w:rsid w:val="005826A6"/>
    <w:rsid w:val="00582BB9"/>
    <w:rsid w:val="00583081"/>
    <w:rsid w:val="00583286"/>
    <w:rsid w:val="00583767"/>
    <w:rsid w:val="00583960"/>
    <w:rsid w:val="00583A86"/>
    <w:rsid w:val="00583DB3"/>
    <w:rsid w:val="00584111"/>
    <w:rsid w:val="0058425B"/>
    <w:rsid w:val="00585265"/>
    <w:rsid w:val="00585E8C"/>
    <w:rsid w:val="00585F1F"/>
    <w:rsid w:val="005861C2"/>
    <w:rsid w:val="00586521"/>
    <w:rsid w:val="00586D63"/>
    <w:rsid w:val="00587EAB"/>
    <w:rsid w:val="005916CB"/>
    <w:rsid w:val="00591B63"/>
    <w:rsid w:val="00592B9F"/>
    <w:rsid w:val="00593CE3"/>
    <w:rsid w:val="00593D05"/>
    <w:rsid w:val="00593F52"/>
    <w:rsid w:val="00594255"/>
    <w:rsid w:val="00594581"/>
    <w:rsid w:val="00594D40"/>
    <w:rsid w:val="00595C98"/>
    <w:rsid w:val="005962F6"/>
    <w:rsid w:val="0059638C"/>
    <w:rsid w:val="0059648F"/>
    <w:rsid w:val="00596D6E"/>
    <w:rsid w:val="0059701D"/>
    <w:rsid w:val="00597444"/>
    <w:rsid w:val="005A058E"/>
    <w:rsid w:val="005A06B0"/>
    <w:rsid w:val="005A1151"/>
    <w:rsid w:val="005A14A8"/>
    <w:rsid w:val="005A1621"/>
    <w:rsid w:val="005A19E8"/>
    <w:rsid w:val="005A1EC3"/>
    <w:rsid w:val="005A210C"/>
    <w:rsid w:val="005A23A1"/>
    <w:rsid w:val="005A2463"/>
    <w:rsid w:val="005A267E"/>
    <w:rsid w:val="005A2A33"/>
    <w:rsid w:val="005A2B6F"/>
    <w:rsid w:val="005A2DE6"/>
    <w:rsid w:val="005A3B5E"/>
    <w:rsid w:val="005A3D74"/>
    <w:rsid w:val="005A3F1E"/>
    <w:rsid w:val="005A417E"/>
    <w:rsid w:val="005A56F5"/>
    <w:rsid w:val="005A5B49"/>
    <w:rsid w:val="005A5EDB"/>
    <w:rsid w:val="005A651B"/>
    <w:rsid w:val="005A67F2"/>
    <w:rsid w:val="005A6CE7"/>
    <w:rsid w:val="005A73D0"/>
    <w:rsid w:val="005A74E5"/>
    <w:rsid w:val="005A75B5"/>
    <w:rsid w:val="005A7994"/>
    <w:rsid w:val="005A7A28"/>
    <w:rsid w:val="005B0327"/>
    <w:rsid w:val="005B1278"/>
    <w:rsid w:val="005B1D57"/>
    <w:rsid w:val="005B1FED"/>
    <w:rsid w:val="005B3017"/>
    <w:rsid w:val="005B3177"/>
    <w:rsid w:val="005B35CC"/>
    <w:rsid w:val="005B37CD"/>
    <w:rsid w:val="005B394F"/>
    <w:rsid w:val="005B3F02"/>
    <w:rsid w:val="005B466D"/>
    <w:rsid w:val="005B47C4"/>
    <w:rsid w:val="005B4B62"/>
    <w:rsid w:val="005B52A9"/>
    <w:rsid w:val="005B5909"/>
    <w:rsid w:val="005B5AA4"/>
    <w:rsid w:val="005B5FAD"/>
    <w:rsid w:val="005B6077"/>
    <w:rsid w:val="005B637F"/>
    <w:rsid w:val="005B644A"/>
    <w:rsid w:val="005B6C3B"/>
    <w:rsid w:val="005B7BAD"/>
    <w:rsid w:val="005B7C3F"/>
    <w:rsid w:val="005B7C78"/>
    <w:rsid w:val="005B7C9F"/>
    <w:rsid w:val="005C04E3"/>
    <w:rsid w:val="005C0BE1"/>
    <w:rsid w:val="005C1092"/>
    <w:rsid w:val="005C1579"/>
    <w:rsid w:val="005C2319"/>
    <w:rsid w:val="005C29D2"/>
    <w:rsid w:val="005C318E"/>
    <w:rsid w:val="005C47E3"/>
    <w:rsid w:val="005C4879"/>
    <w:rsid w:val="005C4B6A"/>
    <w:rsid w:val="005C4B6E"/>
    <w:rsid w:val="005C5275"/>
    <w:rsid w:val="005C5842"/>
    <w:rsid w:val="005C58EB"/>
    <w:rsid w:val="005C5FE1"/>
    <w:rsid w:val="005C6223"/>
    <w:rsid w:val="005C6303"/>
    <w:rsid w:val="005C63A4"/>
    <w:rsid w:val="005C72BA"/>
    <w:rsid w:val="005C76E2"/>
    <w:rsid w:val="005C77EE"/>
    <w:rsid w:val="005C78A2"/>
    <w:rsid w:val="005D0575"/>
    <w:rsid w:val="005D06A1"/>
    <w:rsid w:val="005D0A61"/>
    <w:rsid w:val="005D0BD1"/>
    <w:rsid w:val="005D0F91"/>
    <w:rsid w:val="005D25FD"/>
    <w:rsid w:val="005D28F6"/>
    <w:rsid w:val="005D349F"/>
    <w:rsid w:val="005D34F8"/>
    <w:rsid w:val="005D3565"/>
    <w:rsid w:val="005D36BD"/>
    <w:rsid w:val="005D42CF"/>
    <w:rsid w:val="005D431D"/>
    <w:rsid w:val="005D5F99"/>
    <w:rsid w:val="005D60A5"/>
    <w:rsid w:val="005D60E1"/>
    <w:rsid w:val="005D624B"/>
    <w:rsid w:val="005D639C"/>
    <w:rsid w:val="005D782E"/>
    <w:rsid w:val="005E0088"/>
    <w:rsid w:val="005E06D8"/>
    <w:rsid w:val="005E215F"/>
    <w:rsid w:val="005E216F"/>
    <w:rsid w:val="005E2817"/>
    <w:rsid w:val="005E297E"/>
    <w:rsid w:val="005E2EEF"/>
    <w:rsid w:val="005E3106"/>
    <w:rsid w:val="005E3A89"/>
    <w:rsid w:val="005E42F5"/>
    <w:rsid w:val="005E4E42"/>
    <w:rsid w:val="005E4F5F"/>
    <w:rsid w:val="005E5607"/>
    <w:rsid w:val="005E5720"/>
    <w:rsid w:val="005E5C17"/>
    <w:rsid w:val="005E616E"/>
    <w:rsid w:val="005E67A3"/>
    <w:rsid w:val="005E6A0E"/>
    <w:rsid w:val="005E6F6C"/>
    <w:rsid w:val="005E7417"/>
    <w:rsid w:val="005F0047"/>
    <w:rsid w:val="005F0441"/>
    <w:rsid w:val="005F2558"/>
    <w:rsid w:val="005F2704"/>
    <w:rsid w:val="005F2740"/>
    <w:rsid w:val="005F3092"/>
    <w:rsid w:val="005F34A4"/>
    <w:rsid w:val="005F34F5"/>
    <w:rsid w:val="005F36B8"/>
    <w:rsid w:val="005F37C9"/>
    <w:rsid w:val="005F3AB2"/>
    <w:rsid w:val="005F4114"/>
    <w:rsid w:val="005F450B"/>
    <w:rsid w:val="005F4B18"/>
    <w:rsid w:val="005F4D77"/>
    <w:rsid w:val="005F5585"/>
    <w:rsid w:val="005F5E4F"/>
    <w:rsid w:val="005F6244"/>
    <w:rsid w:val="005F70FA"/>
    <w:rsid w:val="005F79B1"/>
    <w:rsid w:val="005F7A9F"/>
    <w:rsid w:val="006002E9"/>
    <w:rsid w:val="00600C6D"/>
    <w:rsid w:val="00600E23"/>
    <w:rsid w:val="0060107D"/>
    <w:rsid w:val="00601E81"/>
    <w:rsid w:val="00602624"/>
    <w:rsid w:val="00602737"/>
    <w:rsid w:val="00602F63"/>
    <w:rsid w:val="00603998"/>
    <w:rsid w:val="006039AA"/>
    <w:rsid w:val="00603C9B"/>
    <w:rsid w:val="00603DC2"/>
    <w:rsid w:val="0060464E"/>
    <w:rsid w:val="006051C5"/>
    <w:rsid w:val="006052D2"/>
    <w:rsid w:val="0060578F"/>
    <w:rsid w:val="00605ED7"/>
    <w:rsid w:val="006065FB"/>
    <w:rsid w:val="00607D51"/>
    <w:rsid w:val="006116FE"/>
    <w:rsid w:val="00611C3D"/>
    <w:rsid w:val="00611D3D"/>
    <w:rsid w:val="00612271"/>
    <w:rsid w:val="00612957"/>
    <w:rsid w:val="006131A1"/>
    <w:rsid w:val="00613835"/>
    <w:rsid w:val="006138B0"/>
    <w:rsid w:val="0061391B"/>
    <w:rsid w:val="00613A20"/>
    <w:rsid w:val="00613AE3"/>
    <w:rsid w:val="00613DC2"/>
    <w:rsid w:val="00613FE7"/>
    <w:rsid w:val="006144D0"/>
    <w:rsid w:val="00614E2C"/>
    <w:rsid w:val="00615440"/>
    <w:rsid w:val="00615804"/>
    <w:rsid w:val="00615834"/>
    <w:rsid w:val="00615B85"/>
    <w:rsid w:val="00615FC9"/>
    <w:rsid w:val="0061641E"/>
    <w:rsid w:val="00616770"/>
    <w:rsid w:val="00616C75"/>
    <w:rsid w:val="006171A1"/>
    <w:rsid w:val="006175F0"/>
    <w:rsid w:val="00617B70"/>
    <w:rsid w:val="00620037"/>
    <w:rsid w:val="00620A01"/>
    <w:rsid w:val="00622163"/>
    <w:rsid w:val="00622408"/>
    <w:rsid w:val="00622C5F"/>
    <w:rsid w:val="00623271"/>
    <w:rsid w:val="006234A8"/>
    <w:rsid w:val="00623ECB"/>
    <w:rsid w:val="00623EDD"/>
    <w:rsid w:val="00624AE9"/>
    <w:rsid w:val="00624F54"/>
    <w:rsid w:val="006250B7"/>
    <w:rsid w:val="00625849"/>
    <w:rsid w:val="00625907"/>
    <w:rsid w:val="00625C3F"/>
    <w:rsid w:val="00625F7B"/>
    <w:rsid w:val="0062694E"/>
    <w:rsid w:val="0062769F"/>
    <w:rsid w:val="006300C6"/>
    <w:rsid w:val="006303C0"/>
    <w:rsid w:val="006304E7"/>
    <w:rsid w:val="006325A6"/>
    <w:rsid w:val="00633119"/>
    <w:rsid w:val="00633269"/>
    <w:rsid w:val="006337BA"/>
    <w:rsid w:val="00633B4F"/>
    <w:rsid w:val="006344E8"/>
    <w:rsid w:val="00634541"/>
    <w:rsid w:val="00634E8A"/>
    <w:rsid w:val="006358EE"/>
    <w:rsid w:val="00635DEE"/>
    <w:rsid w:val="006365EF"/>
    <w:rsid w:val="006402D2"/>
    <w:rsid w:val="006403BF"/>
    <w:rsid w:val="0064077F"/>
    <w:rsid w:val="006414B7"/>
    <w:rsid w:val="00641FDC"/>
    <w:rsid w:val="006422C1"/>
    <w:rsid w:val="006428D6"/>
    <w:rsid w:val="00642D56"/>
    <w:rsid w:val="00643619"/>
    <w:rsid w:val="006437B8"/>
    <w:rsid w:val="00643DB0"/>
    <w:rsid w:val="00645052"/>
    <w:rsid w:val="00645620"/>
    <w:rsid w:val="00645832"/>
    <w:rsid w:val="00645F19"/>
    <w:rsid w:val="00646065"/>
    <w:rsid w:val="006465CC"/>
    <w:rsid w:val="00646D1F"/>
    <w:rsid w:val="006470C3"/>
    <w:rsid w:val="0064714E"/>
    <w:rsid w:val="006478C2"/>
    <w:rsid w:val="006478EC"/>
    <w:rsid w:val="00647BCC"/>
    <w:rsid w:val="00651070"/>
    <w:rsid w:val="0065198E"/>
    <w:rsid w:val="006519DF"/>
    <w:rsid w:val="00651A39"/>
    <w:rsid w:val="00651FF7"/>
    <w:rsid w:val="0065208D"/>
    <w:rsid w:val="006531DD"/>
    <w:rsid w:val="00654FB7"/>
    <w:rsid w:val="0065514A"/>
    <w:rsid w:val="00655E01"/>
    <w:rsid w:val="0065645B"/>
    <w:rsid w:val="006569AD"/>
    <w:rsid w:val="006576A3"/>
    <w:rsid w:val="006579B6"/>
    <w:rsid w:val="0066088B"/>
    <w:rsid w:val="00660A8C"/>
    <w:rsid w:val="00660C00"/>
    <w:rsid w:val="00660E67"/>
    <w:rsid w:val="006610DC"/>
    <w:rsid w:val="00661436"/>
    <w:rsid w:val="006615DC"/>
    <w:rsid w:val="00661702"/>
    <w:rsid w:val="00662A3F"/>
    <w:rsid w:val="00662D94"/>
    <w:rsid w:val="00662E87"/>
    <w:rsid w:val="00662F53"/>
    <w:rsid w:val="006630BD"/>
    <w:rsid w:val="0066356E"/>
    <w:rsid w:val="00663693"/>
    <w:rsid w:val="00663C24"/>
    <w:rsid w:val="0066402D"/>
    <w:rsid w:val="006640CD"/>
    <w:rsid w:val="006648B3"/>
    <w:rsid w:val="00664D1D"/>
    <w:rsid w:val="00665719"/>
    <w:rsid w:val="00665C66"/>
    <w:rsid w:val="00665D1E"/>
    <w:rsid w:val="00666583"/>
    <w:rsid w:val="00666940"/>
    <w:rsid w:val="00666CD5"/>
    <w:rsid w:val="00666D4F"/>
    <w:rsid w:val="006671F1"/>
    <w:rsid w:val="00667308"/>
    <w:rsid w:val="006715C5"/>
    <w:rsid w:val="0067189D"/>
    <w:rsid w:val="00671D76"/>
    <w:rsid w:val="006727D8"/>
    <w:rsid w:val="006727E9"/>
    <w:rsid w:val="006728DD"/>
    <w:rsid w:val="00672DB5"/>
    <w:rsid w:val="00672DBD"/>
    <w:rsid w:val="00672EAD"/>
    <w:rsid w:val="006737E0"/>
    <w:rsid w:val="00673B69"/>
    <w:rsid w:val="00674197"/>
    <w:rsid w:val="006742DB"/>
    <w:rsid w:val="00674D5A"/>
    <w:rsid w:val="00674DA8"/>
    <w:rsid w:val="00674FDC"/>
    <w:rsid w:val="006752D9"/>
    <w:rsid w:val="00675486"/>
    <w:rsid w:val="006756FD"/>
    <w:rsid w:val="00675C02"/>
    <w:rsid w:val="00675D64"/>
    <w:rsid w:val="00675F10"/>
    <w:rsid w:val="00675F4B"/>
    <w:rsid w:val="00676ED2"/>
    <w:rsid w:val="00677222"/>
    <w:rsid w:val="00677C97"/>
    <w:rsid w:val="00677D7A"/>
    <w:rsid w:val="006805A8"/>
    <w:rsid w:val="00680A14"/>
    <w:rsid w:val="00680E62"/>
    <w:rsid w:val="00680EF5"/>
    <w:rsid w:val="00681A27"/>
    <w:rsid w:val="00681B1A"/>
    <w:rsid w:val="00682034"/>
    <w:rsid w:val="0068205A"/>
    <w:rsid w:val="00682981"/>
    <w:rsid w:val="00682D40"/>
    <w:rsid w:val="006834CC"/>
    <w:rsid w:val="00683B67"/>
    <w:rsid w:val="00683E21"/>
    <w:rsid w:val="00684DF3"/>
    <w:rsid w:val="00684F51"/>
    <w:rsid w:val="006851E4"/>
    <w:rsid w:val="00685290"/>
    <w:rsid w:val="00685380"/>
    <w:rsid w:val="00685A52"/>
    <w:rsid w:val="00686524"/>
    <w:rsid w:val="00686634"/>
    <w:rsid w:val="006876DD"/>
    <w:rsid w:val="00687C25"/>
    <w:rsid w:val="006901F1"/>
    <w:rsid w:val="0069042C"/>
    <w:rsid w:val="006907E4"/>
    <w:rsid w:val="0069094D"/>
    <w:rsid w:val="00690CA4"/>
    <w:rsid w:val="006910F9"/>
    <w:rsid w:val="00691998"/>
    <w:rsid w:val="006920F3"/>
    <w:rsid w:val="00692276"/>
    <w:rsid w:val="0069314B"/>
    <w:rsid w:val="006937C4"/>
    <w:rsid w:val="00693877"/>
    <w:rsid w:val="00693E38"/>
    <w:rsid w:val="0069478D"/>
    <w:rsid w:val="00694D98"/>
    <w:rsid w:val="00694DB2"/>
    <w:rsid w:val="00695BC1"/>
    <w:rsid w:val="00695D97"/>
    <w:rsid w:val="00696542"/>
    <w:rsid w:val="006971F9"/>
    <w:rsid w:val="00697990"/>
    <w:rsid w:val="006979C8"/>
    <w:rsid w:val="00697A80"/>
    <w:rsid w:val="006A01E8"/>
    <w:rsid w:val="006A15C6"/>
    <w:rsid w:val="006A27C1"/>
    <w:rsid w:val="006A2BAD"/>
    <w:rsid w:val="006A3EB1"/>
    <w:rsid w:val="006A418E"/>
    <w:rsid w:val="006A4378"/>
    <w:rsid w:val="006A5733"/>
    <w:rsid w:val="006A5B09"/>
    <w:rsid w:val="006A5C2B"/>
    <w:rsid w:val="006A5E6B"/>
    <w:rsid w:val="006A6B1D"/>
    <w:rsid w:val="006A6F4B"/>
    <w:rsid w:val="006A72F3"/>
    <w:rsid w:val="006A757C"/>
    <w:rsid w:val="006A775A"/>
    <w:rsid w:val="006A7A48"/>
    <w:rsid w:val="006A7C5A"/>
    <w:rsid w:val="006B03FB"/>
    <w:rsid w:val="006B06F1"/>
    <w:rsid w:val="006B0802"/>
    <w:rsid w:val="006B179D"/>
    <w:rsid w:val="006B1AD3"/>
    <w:rsid w:val="006B1C10"/>
    <w:rsid w:val="006B2163"/>
    <w:rsid w:val="006B25F8"/>
    <w:rsid w:val="006B2DEF"/>
    <w:rsid w:val="006B30A2"/>
    <w:rsid w:val="006B35B3"/>
    <w:rsid w:val="006B5394"/>
    <w:rsid w:val="006B55EE"/>
    <w:rsid w:val="006B5A53"/>
    <w:rsid w:val="006B5B3C"/>
    <w:rsid w:val="006B5BC8"/>
    <w:rsid w:val="006B5DA1"/>
    <w:rsid w:val="006B636F"/>
    <w:rsid w:val="006B6521"/>
    <w:rsid w:val="006B6C75"/>
    <w:rsid w:val="006B6E3C"/>
    <w:rsid w:val="006B6FBC"/>
    <w:rsid w:val="006B78CD"/>
    <w:rsid w:val="006B79F1"/>
    <w:rsid w:val="006B79F6"/>
    <w:rsid w:val="006B7C83"/>
    <w:rsid w:val="006C0547"/>
    <w:rsid w:val="006C09E2"/>
    <w:rsid w:val="006C0CA8"/>
    <w:rsid w:val="006C112B"/>
    <w:rsid w:val="006C1FEB"/>
    <w:rsid w:val="006C223F"/>
    <w:rsid w:val="006C23CE"/>
    <w:rsid w:val="006C28D4"/>
    <w:rsid w:val="006C3560"/>
    <w:rsid w:val="006C3892"/>
    <w:rsid w:val="006C3FE1"/>
    <w:rsid w:val="006C5027"/>
    <w:rsid w:val="006C50DB"/>
    <w:rsid w:val="006C5234"/>
    <w:rsid w:val="006C5315"/>
    <w:rsid w:val="006C58C2"/>
    <w:rsid w:val="006C5B88"/>
    <w:rsid w:val="006C60F4"/>
    <w:rsid w:val="006C7BAE"/>
    <w:rsid w:val="006D02A9"/>
    <w:rsid w:val="006D052E"/>
    <w:rsid w:val="006D0B69"/>
    <w:rsid w:val="006D0D10"/>
    <w:rsid w:val="006D17BE"/>
    <w:rsid w:val="006D17CF"/>
    <w:rsid w:val="006D23D4"/>
    <w:rsid w:val="006D2D25"/>
    <w:rsid w:val="006D2E9A"/>
    <w:rsid w:val="006D3128"/>
    <w:rsid w:val="006D32E1"/>
    <w:rsid w:val="006D33F3"/>
    <w:rsid w:val="006D3403"/>
    <w:rsid w:val="006D352A"/>
    <w:rsid w:val="006D4172"/>
    <w:rsid w:val="006D4321"/>
    <w:rsid w:val="006D442D"/>
    <w:rsid w:val="006D4874"/>
    <w:rsid w:val="006D4A3B"/>
    <w:rsid w:val="006D4D48"/>
    <w:rsid w:val="006D536D"/>
    <w:rsid w:val="006D5BED"/>
    <w:rsid w:val="006D5F1E"/>
    <w:rsid w:val="006D61D5"/>
    <w:rsid w:val="006D648D"/>
    <w:rsid w:val="006D64A8"/>
    <w:rsid w:val="006D6969"/>
    <w:rsid w:val="006D69F6"/>
    <w:rsid w:val="006D6ADA"/>
    <w:rsid w:val="006D6B0C"/>
    <w:rsid w:val="006D6E0A"/>
    <w:rsid w:val="006D76F8"/>
    <w:rsid w:val="006D7A42"/>
    <w:rsid w:val="006D7EA1"/>
    <w:rsid w:val="006E0A9A"/>
    <w:rsid w:val="006E0FAC"/>
    <w:rsid w:val="006E12F1"/>
    <w:rsid w:val="006E1809"/>
    <w:rsid w:val="006E1E27"/>
    <w:rsid w:val="006E2062"/>
    <w:rsid w:val="006E2399"/>
    <w:rsid w:val="006E27DD"/>
    <w:rsid w:val="006E32CB"/>
    <w:rsid w:val="006E355A"/>
    <w:rsid w:val="006E39B6"/>
    <w:rsid w:val="006E3FC0"/>
    <w:rsid w:val="006E4538"/>
    <w:rsid w:val="006E45B5"/>
    <w:rsid w:val="006E528B"/>
    <w:rsid w:val="006E5635"/>
    <w:rsid w:val="006E569E"/>
    <w:rsid w:val="006E5FC7"/>
    <w:rsid w:val="006E6557"/>
    <w:rsid w:val="006E6A63"/>
    <w:rsid w:val="006E6EDA"/>
    <w:rsid w:val="006E7853"/>
    <w:rsid w:val="006E7AA7"/>
    <w:rsid w:val="006E7AE0"/>
    <w:rsid w:val="006E7C65"/>
    <w:rsid w:val="006E7D70"/>
    <w:rsid w:val="006E7EF3"/>
    <w:rsid w:val="006F051D"/>
    <w:rsid w:val="006F1794"/>
    <w:rsid w:val="006F1959"/>
    <w:rsid w:val="006F2DBD"/>
    <w:rsid w:val="006F350B"/>
    <w:rsid w:val="006F356A"/>
    <w:rsid w:val="006F398B"/>
    <w:rsid w:val="006F4406"/>
    <w:rsid w:val="006F5A2B"/>
    <w:rsid w:val="006F6295"/>
    <w:rsid w:val="006F62CF"/>
    <w:rsid w:val="006F634D"/>
    <w:rsid w:val="006F6BEA"/>
    <w:rsid w:val="006F7132"/>
    <w:rsid w:val="006F7780"/>
    <w:rsid w:val="006F7867"/>
    <w:rsid w:val="006F7C35"/>
    <w:rsid w:val="006F7E55"/>
    <w:rsid w:val="0070016D"/>
    <w:rsid w:val="007020A0"/>
    <w:rsid w:val="00702550"/>
    <w:rsid w:val="00702731"/>
    <w:rsid w:val="00702895"/>
    <w:rsid w:val="00702A32"/>
    <w:rsid w:val="00702BC7"/>
    <w:rsid w:val="007038A1"/>
    <w:rsid w:val="00703CD1"/>
    <w:rsid w:val="00703D05"/>
    <w:rsid w:val="007040A5"/>
    <w:rsid w:val="007041D7"/>
    <w:rsid w:val="00704CD3"/>
    <w:rsid w:val="00704D7D"/>
    <w:rsid w:val="007054DE"/>
    <w:rsid w:val="00705D4E"/>
    <w:rsid w:val="007068FE"/>
    <w:rsid w:val="007069CB"/>
    <w:rsid w:val="00706ADB"/>
    <w:rsid w:val="00706B9B"/>
    <w:rsid w:val="00706C76"/>
    <w:rsid w:val="00707C2A"/>
    <w:rsid w:val="00710049"/>
    <w:rsid w:val="00710DAB"/>
    <w:rsid w:val="00711067"/>
    <w:rsid w:val="00711C2A"/>
    <w:rsid w:val="00711C55"/>
    <w:rsid w:val="0071235D"/>
    <w:rsid w:val="00712432"/>
    <w:rsid w:val="00712736"/>
    <w:rsid w:val="0071290C"/>
    <w:rsid w:val="007129BF"/>
    <w:rsid w:val="007137E5"/>
    <w:rsid w:val="00713AA9"/>
    <w:rsid w:val="00713EDA"/>
    <w:rsid w:val="00714560"/>
    <w:rsid w:val="00714563"/>
    <w:rsid w:val="00714569"/>
    <w:rsid w:val="00714B55"/>
    <w:rsid w:val="00716166"/>
    <w:rsid w:val="00716186"/>
    <w:rsid w:val="00716700"/>
    <w:rsid w:val="00716C71"/>
    <w:rsid w:val="00717125"/>
    <w:rsid w:val="00717268"/>
    <w:rsid w:val="00717F8C"/>
    <w:rsid w:val="00720267"/>
    <w:rsid w:val="0072040E"/>
    <w:rsid w:val="00720779"/>
    <w:rsid w:val="00720D30"/>
    <w:rsid w:val="00720F33"/>
    <w:rsid w:val="00721BAE"/>
    <w:rsid w:val="00721C38"/>
    <w:rsid w:val="00722522"/>
    <w:rsid w:val="0072313C"/>
    <w:rsid w:val="00723EF8"/>
    <w:rsid w:val="00724AC8"/>
    <w:rsid w:val="00725340"/>
    <w:rsid w:val="0072568C"/>
    <w:rsid w:val="00725745"/>
    <w:rsid w:val="007257BB"/>
    <w:rsid w:val="00725DD5"/>
    <w:rsid w:val="00726C8B"/>
    <w:rsid w:val="00727709"/>
    <w:rsid w:val="0072783F"/>
    <w:rsid w:val="00727AB1"/>
    <w:rsid w:val="00727D91"/>
    <w:rsid w:val="007301D7"/>
    <w:rsid w:val="007303F8"/>
    <w:rsid w:val="007307D1"/>
    <w:rsid w:val="007308D3"/>
    <w:rsid w:val="00731128"/>
    <w:rsid w:val="00731324"/>
    <w:rsid w:val="0073162D"/>
    <w:rsid w:val="007323FA"/>
    <w:rsid w:val="007329FD"/>
    <w:rsid w:val="007332B2"/>
    <w:rsid w:val="00733A8C"/>
    <w:rsid w:val="00735121"/>
    <w:rsid w:val="00735142"/>
    <w:rsid w:val="00735245"/>
    <w:rsid w:val="007352D2"/>
    <w:rsid w:val="00735A61"/>
    <w:rsid w:val="0073671D"/>
    <w:rsid w:val="00736C75"/>
    <w:rsid w:val="007374F0"/>
    <w:rsid w:val="007379DB"/>
    <w:rsid w:val="00737F83"/>
    <w:rsid w:val="00737FDA"/>
    <w:rsid w:val="00740162"/>
    <w:rsid w:val="0074045F"/>
    <w:rsid w:val="00740D0A"/>
    <w:rsid w:val="0074112C"/>
    <w:rsid w:val="00741234"/>
    <w:rsid w:val="00741B94"/>
    <w:rsid w:val="007428FC"/>
    <w:rsid w:val="007429AB"/>
    <w:rsid w:val="00742D0F"/>
    <w:rsid w:val="007432C1"/>
    <w:rsid w:val="007432DE"/>
    <w:rsid w:val="00743636"/>
    <w:rsid w:val="00743DF9"/>
    <w:rsid w:val="0074500D"/>
    <w:rsid w:val="007451C5"/>
    <w:rsid w:val="00746396"/>
    <w:rsid w:val="00746447"/>
    <w:rsid w:val="00746AE2"/>
    <w:rsid w:val="00746C79"/>
    <w:rsid w:val="007471EB"/>
    <w:rsid w:val="00747339"/>
    <w:rsid w:val="007476F3"/>
    <w:rsid w:val="00747A64"/>
    <w:rsid w:val="0075016B"/>
    <w:rsid w:val="00751916"/>
    <w:rsid w:val="00751A0B"/>
    <w:rsid w:val="007523D6"/>
    <w:rsid w:val="007524AA"/>
    <w:rsid w:val="007527DC"/>
    <w:rsid w:val="00752A18"/>
    <w:rsid w:val="00754BE6"/>
    <w:rsid w:val="00754DAE"/>
    <w:rsid w:val="007561A1"/>
    <w:rsid w:val="007563F8"/>
    <w:rsid w:val="00757BD5"/>
    <w:rsid w:val="00757D2A"/>
    <w:rsid w:val="00760D2B"/>
    <w:rsid w:val="00760F86"/>
    <w:rsid w:val="00761543"/>
    <w:rsid w:val="007615E9"/>
    <w:rsid w:val="00761A07"/>
    <w:rsid w:val="00761D35"/>
    <w:rsid w:val="00761DF7"/>
    <w:rsid w:val="007621B4"/>
    <w:rsid w:val="0076264F"/>
    <w:rsid w:val="0076265F"/>
    <w:rsid w:val="00762A2F"/>
    <w:rsid w:val="00762D74"/>
    <w:rsid w:val="00762DB2"/>
    <w:rsid w:val="00764251"/>
    <w:rsid w:val="0076488D"/>
    <w:rsid w:val="007649CB"/>
    <w:rsid w:val="00764B5C"/>
    <w:rsid w:val="00764F4E"/>
    <w:rsid w:val="00765A00"/>
    <w:rsid w:val="00765DAC"/>
    <w:rsid w:val="007660DC"/>
    <w:rsid w:val="007663AF"/>
    <w:rsid w:val="007703AE"/>
    <w:rsid w:val="00770C44"/>
    <w:rsid w:val="00771690"/>
    <w:rsid w:val="00771FE5"/>
    <w:rsid w:val="007729BC"/>
    <w:rsid w:val="00772ACA"/>
    <w:rsid w:val="007733C1"/>
    <w:rsid w:val="007741F1"/>
    <w:rsid w:val="00774C92"/>
    <w:rsid w:val="00774FDC"/>
    <w:rsid w:val="00775892"/>
    <w:rsid w:val="00776180"/>
    <w:rsid w:val="00776687"/>
    <w:rsid w:val="007803F3"/>
    <w:rsid w:val="0078042B"/>
    <w:rsid w:val="007806DC"/>
    <w:rsid w:val="00780909"/>
    <w:rsid w:val="0078111D"/>
    <w:rsid w:val="007816E6"/>
    <w:rsid w:val="00781B4D"/>
    <w:rsid w:val="00781FD5"/>
    <w:rsid w:val="007821E9"/>
    <w:rsid w:val="007821F1"/>
    <w:rsid w:val="0078319B"/>
    <w:rsid w:val="007834E1"/>
    <w:rsid w:val="00783AC2"/>
    <w:rsid w:val="00784734"/>
    <w:rsid w:val="007849F1"/>
    <w:rsid w:val="00784C4D"/>
    <w:rsid w:val="00784CBA"/>
    <w:rsid w:val="0078504F"/>
    <w:rsid w:val="00785153"/>
    <w:rsid w:val="00785416"/>
    <w:rsid w:val="007855F3"/>
    <w:rsid w:val="00785CB6"/>
    <w:rsid w:val="00785F1C"/>
    <w:rsid w:val="0078675D"/>
    <w:rsid w:val="0078696C"/>
    <w:rsid w:val="00786C02"/>
    <w:rsid w:val="0079023F"/>
    <w:rsid w:val="00790DA9"/>
    <w:rsid w:val="00790FB2"/>
    <w:rsid w:val="00791345"/>
    <w:rsid w:val="007915A8"/>
    <w:rsid w:val="00791F75"/>
    <w:rsid w:val="00792CFA"/>
    <w:rsid w:val="00793012"/>
    <w:rsid w:val="007939EA"/>
    <w:rsid w:val="007953D6"/>
    <w:rsid w:val="007957D9"/>
    <w:rsid w:val="007958AA"/>
    <w:rsid w:val="00796505"/>
    <w:rsid w:val="007973CC"/>
    <w:rsid w:val="007974C3"/>
    <w:rsid w:val="0079769A"/>
    <w:rsid w:val="00797BC9"/>
    <w:rsid w:val="00797F74"/>
    <w:rsid w:val="007A039A"/>
    <w:rsid w:val="007A0785"/>
    <w:rsid w:val="007A0A5B"/>
    <w:rsid w:val="007A1043"/>
    <w:rsid w:val="007A18FA"/>
    <w:rsid w:val="007A19E9"/>
    <w:rsid w:val="007A1E7B"/>
    <w:rsid w:val="007A2096"/>
    <w:rsid w:val="007A2340"/>
    <w:rsid w:val="007A2EA2"/>
    <w:rsid w:val="007A30A3"/>
    <w:rsid w:val="007A33A3"/>
    <w:rsid w:val="007A3546"/>
    <w:rsid w:val="007A3B8F"/>
    <w:rsid w:val="007A4033"/>
    <w:rsid w:val="007A41BF"/>
    <w:rsid w:val="007A42E9"/>
    <w:rsid w:val="007A508E"/>
    <w:rsid w:val="007A55F9"/>
    <w:rsid w:val="007A57AF"/>
    <w:rsid w:val="007A5802"/>
    <w:rsid w:val="007A59BC"/>
    <w:rsid w:val="007A5A94"/>
    <w:rsid w:val="007A604D"/>
    <w:rsid w:val="007A6678"/>
    <w:rsid w:val="007A6FCC"/>
    <w:rsid w:val="007A70FA"/>
    <w:rsid w:val="007A797A"/>
    <w:rsid w:val="007A7F60"/>
    <w:rsid w:val="007A7FBD"/>
    <w:rsid w:val="007B013C"/>
    <w:rsid w:val="007B022B"/>
    <w:rsid w:val="007B0240"/>
    <w:rsid w:val="007B0555"/>
    <w:rsid w:val="007B05BF"/>
    <w:rsid w:val="007B0F08"/>
    <w:rsid w:val="007B0F90"/>
    <w:rsid w:val="007B1D79"/>
    <w:rsid w:val="007B2A58"/>
    <w:rsid w:val="007B2C74"/>
    <w:rsid w:val="007B2D2E"/>
    <w:rsid w:val="007B2D78"/>
    <w:rsid w:val="007B4449"/>
    <w:rsid w:val="007B449A"/>
    <w:rsid w:val="007B4D5D"/>
    <w:rsid w:val="007B502B"/>
    <w:rsid w:val="007B57A7"/>
    <w:rsid w:val="007B60DE"/>
    <w:rsid w:val="007B61C6"/>
    <w:rsid w:val="007B6699"/>
    <w:rsid w:val="007B6712"/>
    <w:rsid w:val="007B6B57"/>
    <w:rsid w:val="007B6F68"/>
    <w:rsid w:val="007B7A89"/>
    <w:rsid w:val="007C021C"/>
    <w:rsid w:val="007C02F0"/>
    <w:rsid w:val="007C0688"/>
    <w:rsid w:val="007C0D7A"/>
    <w:rsid w:val="007C155A"/>
    <w:rsid w:val="007C1718"/>
    <w:rsid w:val="007C1837"/>
    <w:rsid w:val="007C1D4E"/>
    <w:rsid w:val="007C1FD9"/>
    <w:rsid w:val="007C244F"/>
    <w:rsid w:val="007C255C"/>
    <w:rsid w:val="007C27EB"/>
    <w:rsid w:val="007C2AB6"/>
    <w:rsid w:val="007C2D40"/>
    <w:rsid w:val="007C306D"/>
    <w:rsid w:val="007C45E6"/>
    <w:rsid w:val="007C4901"/>
    <w:rsid w:val="007C4A05"/>
    <w:rsid w:val="007C51BE"/>
    <w:rsid w:val="007C532A"/>
    <w:rsid w:val="007C577B"/>
    <w:rsid w:val="007C5E72"/>
    <w:rsid w:val="007C639D"/>
    <w:rsid w:val="007C68BB"/>
    <w:rsid w:val="007C76D5"/>
    <w:rsid w:val="007C773C"/>
    <w:rsid w:val="007C7EA1"/>
    <w:rsid w:val="007D002B"/>
    <w:rsid w:val="007D065C"/>
    <w:rsid w:val="007D0B6E"/>
    <w:rsid w:val="007D0C5F"/>
    <w:rsid w:val="007D0FC5"/>
    <w:rsid w:val="007D21A6"/>
    <w:rsid w:val="007D282D"/>
    <w:rsid w:val="007D2E4E"/>
    <w:rsid w:val="007D3230"/>
    <w:rsid w:val="007D3865"/>
    <w:rsid w:val="007D46C9"/>
    <w:rsid w:val="007D4ADA"/>
    <w:rsid w:val="007D50FA"/>
    <w:rsid w:val="007D51BC"/>
    <w:rsid w:val="007D550C"/>
    <w:rsid w:val="007D5790"/>
    <w:rsid w:val="007D67E0"/>
    <w:rsid w:val="007D7072"/>
    <w:rsid w:val="007D7C5E"/>
    <w:rsid w:val="007E0229"/>
    <w:rsid w:val="007E0413"/>
    <w:rsid w:val="007E04AE"/>
    <w:rsid w:val="007E1319"/>
    <w:rsid w:val="007E13BA"/>
    <w:rsid w:val="007E1710"/>
    <w:rsid w:val="007E1C11"/>
    <w:rsid w:val="007E1C71"/>
    <w:rsid w:val="007E1EBD"/>
    <w:rsid w:val="007E1FC4"/>
    <w:rsid w:val="007E210D"/>
    <w:rsid w:val="007E3100"/>
    <w:rsid w:val="007E388F"/>
    <w:rsid w:val="007E38C2"/>
    <w:rsid w:val="007E3B96"/>
    <w:rsid w:val="007E40A5"/>
    <w:rsid w:val="007E5621"/>
    <w:rsid w:val="007E578B"/>
    <w:rsid w:val="007E599A"/>
    <w:rsid w:val="007E5B8E"/>
    <w:rsid w:val="007E5EC4"/>
    <w:rsid w:val="007E62CA"/>
    <w:rsid w:val="007E7801"/>
    <w:rsid w:val="007F011D"/>
    <w:rsid w:val="007F0F5A"/>
    <w:rsid w:val="007F14FF"/>
    <w:rsid w:val="007F2A33"/>
    <w:rsid w:val="007F2A8E"/>
    <w:rsid w:val="007F344F"/>
    <w:rsid w:val="007F399F"/>
    <w:rsid w:val="007F3D8C"/>
    <w:rsid w:val="007F41AF"/>
    <w:rsid w:val="007F4F87"/>
    <w:rsid w:val="007F50E8"/>
    <w:rsid w:val="007F570A"/>
    <w:rsid w:val="007F5933"/>
    <w:rsid w:val="007F5EF5"/>
    <w:rsid w:val="007F622B"/>
    <w:rsid w:val="007F6633"/>
    <w:rsid w:val="007F6720"/>
    <w:rsid w:val="007F6881"/>
    <w:rsid w:val="007F6C4D"/>
    <w:rsid w:val="007F6CA3"/>
    <w:rsid w:val="007F6EEC"/>
    <w:rsid w:val="00800266"/>
    <w:rsid w:val="00800C15"/>
    <w:rsid w:val="00800F6C"/>
    <w:rsid w:val="00800FBA"/>
    <w:rsid w:val="008010D6"/>
    <w:rsid w:val="0080168D"/>
    <w:rsid w:val="00801DF5"/>
    <w:rsid w:val="008023DE"/>
    <w:rsid w:val="00802AD0"/>
    <w:rsid w:val="00802BD3"/>
    <w:rsid w:val="00802E37"/>
    <w:rsid w:val="0080358B"/>
    <w:rsid w:val="00803AAD"/>
    <w:rsid w:val="00804A6E"/>
    <w:rsid w:val="00804F2B"/>
    <w:rsid w:val="00805170"/>
    <w:rsid w:val="008058BA"/>
    <w:rsid w:val="00805C78"/>
    <w:rsid w:val="00805F3E"/>
    <w:rsid w:val="00805FA3"/>
    <w:rsid w:val="00806AD2"/>
    <w:rsid w:val="00806DCB"/>
    <w:rsid w:val="008106D0"/>
    <w:rsid w:val="00810C39"/>
    <w:rsid w:val="00810F03"/>
    <w:rsid w:val="0081112E"/>
    <w:rsid w:val="00811548"/>
    <w:rsid w:val="00811D28"/>
    <w:rsid w:val="00811D8A"/>
    <w:rsid w:val="008120BB"/>
    <w:rsid w:val="008123D3"/>
    <w:rsid w:val="0081252F"/>
    <w:rsid w:val="00812BC3"/>
    <w:rsid w:val="00814377"/>
    <w:rsid w:val="008145E2"/>
    <w:rsid w:val="00814A54"/>
    <w:rsid w:val="00814BAC"/>
    <w:rsid w:val="00814C3D"/>
    <w:rsid w:val="008152BF"/>
    <w:rsid w:val="00816399"/>
    <w:rsid w:val="00816967"/>
    <w:rsid w:val="00816E46"/>
    <w:rsid w:val="008204A8"/>
    <w:rsid w:val="008205DA"/>
    <w:rsid w:val="008208F4"/>
    <w:rsid w:val="00820E11"/>
    <w:rsid w:val="008215D2"/>
    <w:rsid w:val="00822A52"/>
    <w:rsid w:val="00822BD2"/>
    <w:rsid w:val="00822C57"/>
    <w:rsid w:val="00822DF9"/>
    <w:rsid w:val="00823077"/>
    <w:rsid w:val="0082329B"/>
    <w:rsid w:val="00823BF7"/>
    <w:rsid w:val="00823C6A"/>
    <w:rsid w:val="008242AA"/>
    <w:rsid w:val="00824704"/>
    <w:rsid w:val="00825A55"/>
    <w:rsid w:val="00825EC0"/>
    <w:rsid w:val="00825FF4"/>
    <w:rsid w:val="00827106"/>
    <w:rsid w:val="00827972"/>
    <w:rsid w:val="00827FEE"/>
    <w:rsid w:val="00830285"/>
    <w:rsid w:val="008316B1"/>
    <w:rsid w:val="00831784"/>
    <w:rsid w:val="008318DA"/>
    <w:rsid w:val="00833C4E"/>
    <w:rsid w:val="0083455C"/>
    <w:rsid w:val="00834566"/>
    <w:rsid w:val="008345B6"/>
    <w:rsid w:val="00834BE7"/>
    <w:rsid w:val="00834F5C"/>
    <w:rsid w:val="008353E5"/>
    <w:rsid w:val="00836891"/>
    <w:rsid w:val="00837AC4"/>
    <w:rsid w:val="00837F84"/>
    <w:rsid w:val="00840E1D"/>
    <w:rsid w:val="00840F63"/>
    <w:rsid w:val="008412BB"/>
    <w:rsid w:val="008412F0"/>
    <w:rsid w:val="00841340"/>
    <w:rsid w:val="008417B0"/>
    <w:rsid w:val="0084187F"/>
    <w:rsid w:val="00841A41"/>
    <w:rsid w:val="008420FE"/>
    <w:rsid w:val="00843799"/>
    <w:rsid w:val="008438CC"/>
    <w:rsid w:val="00843E8B"/>
    <w:rsid w:val="00843F84"/>
    <w:rsid w:val="00844102"/>
    <w:rsid w:val="0084433C"/>
    <w:rsid w:val="00845C26"/>
    <w:rsid w:val="00846A42"/>
    <w:rsid w:val="00847D49"/>
    <w:rsid w:val="0085003A"/>
    <w:rsid w:val="008506AD"/>
    <w:rsid w:val="00850ADD"/>
    <w:rsid w:val="00850FE0"/>
    <w:rsid w:val="0085167E"/>
    <w:rsid w:val="00851B50"/>
    <w:rsid w:val="00851DD8"/>
    <w:rsid w:val="00852BA2"/>
    <w:rsid w:val="008530D4"/>
    <w:rsid w:val="00853246"/>
    <w:rsid w:val="00853C51"/>
    <w:rsid w:val="00853CAB"/>
    <w:rsid w:val="0085469C"/>
    <w:rsid w:val="00854EBF"/>
    <w:rsid w:val="00855629"/>
    <w:rsid w:val="008556DA"/>
    <w:rsid w:val="00856960"/>
    <w:rsid w:val="00856AA8"/>
    <w:rsid w:val="00856E9C"/>
    <w:rsid w:val="008570CD"/>
    <w:rsid w:val="00857A5A"/>
    <w:rsid w:val="0086071C"/>
    <w:rsid w:val="008623A9"/>
    <w:rsid w:val="00862535"/>
    <w:rsid w:val="00862C4A"/>
    <w:rsid w:val="00862C7D"/>
    <w:rsid w:val="008631F3"/>
    <w:rsid w:val="00863227"/>
    <w:rsid w:val="00863837"/>
    <w:rsid w:val="008638EC"/>
    <w:rsid w:val="0086446C"/>
    <w:rsid w:val="008647C5"/>
    <w:rsid w:val="0086502E"/>
    <w:rsid w:val="00865B0C"/>
    <w:rsid w:val="00865D44"/>
    <w:rsid w:val="00866D59"/>
    <w:rsid w:val="00866F8A"/>
    <w:rsid w:val="00870152"/>
    <w:rsid w:val="00871093"/>
    <w:rsid w:val="00871096"/>
    <w:rsid w:val="00871400"/>
    <w:rsid w:val="00871CBD"/>
    <w:rsid w:val="00872457"/>
    <w:rsid w:val="008746C5"/>
    <w:rsid w:val="00874EAC"/>
    <w:rsid w:val="00875257"/>
    <w:rsid w:val="0087609E"/>
    <w:rsid w:val="008776A2"/>
    <w:rsid w:val="00877E5C"/>
    <w:rsid w:val="0088021D"/>
    <w:rsid w:val="00880382"/>
    <w:rsid w:val="00880A12"/>
    <w:rsid w:val="0088144C"/>
    <w:rsid w:val="00882DFF"/>
    <w:rsid w:val="00882F9F"/>
    <w:rsid w:val="00883023"/>
    <w:rsid w:val="0088388A"/>
    <w:rsid w:val="00884241"/>
    <w:rsid w:val="008844A6"/>
    <w:rsid w:val="0088513C"/>
    <w:rsid w:val="00885511"/>
    <w:rsid w:val="00885BAD"/>
    <w:rsid w:val="00885E34"/>
    <w:rsid w:val="00886C49"/>
    <w:rsid w:val="00887036"/>
    <w:rsid w:val="008900DD"/>
    <w:rsid w:val="0089021C"/>
    <w:rsid w:val="00891249"/>
    <w:rsid w:val="00891486"/>
    <w:rsid w:val="00891739"/>
    <w:rsid w:val="00891913"/>
    <w:rsid w:val="00891C2A"/>
    <w:rsid w:val="008924B9"/>
    <w:rsid w:val="008929D6"/>
    <w:rsid w:val="00892CEC"/>
    <w:rsid w:val="00893CC2"/>
    <w:rsid w:val="00894358"/>
    <w:rsid w:val="00895BB6"/>
    <w:rsid w:val="00895CBF"/>
    <w:rsid w:val="00896143"/>
    <w:rsid w:val="00896373"/>
    <w:rsid w:val="008965B8"/>
    <w:rsid w:val="008970B5"/>
    <w:rsid w:val="00897611"/>
    <w:rsid w:val="00897BCD"/>
    <w:rsid w:val="00897BFE"/>
    <w:rsid w:val="008A040C"/>
    <w:rsid w:val="008A077F"/>
    <w:rsid w:val="008A0A6E"/>
    <w:rsid w:val="008A1379"/>
    <w:rsid w:val="008A18DC"/>
    <w:rsid w:val="008A304B"/>
    <w:rsid w:val="008A31E6"/>
    <w:rsid w:val="008A37FB"/>
    <w:rsid w:val="008A3DC8"/>
    <w:rsid w:val="008A426E"/>
    <w:rsid w:val="008A4312"/>
    <w:rsid w:val="008A4930"/>
    <w:rsid w:val="008A5149"/>
    <w:rsid w:val="008A552E"/>
    <w:rsid w:val="008A58B7"/>
    <w:rsid w:val="008A59B0"/>
    <w:rsid w:val="008A5A58"/>
    <w:rsid w:val="008A5D8B"/>
    <w:rsid w:val="008A6F45"/>
    <w:rsid w:val="008A6F68"/>
    <w:rsid w:val="008A7140"/>
    <w:rsid w:val="008A730D"/>
    <w:rsid w:val="008A73F8"/>
    <w:rsid w:val="008A7406"/>
    <w:rsid w:val="008B0AAB"/>
    <w:rsid w:val="008B1002"/>
    <w:rsid w:val="008B1583"/>
    <w:rsid w:val="008B1B0D"/>
    <w:rsid w:val="008B1D8F"/>
    <w:rsid w:val="008B2030"/>
    <w:rsid w:val="008B29FC"/>
    <w:rsid w:val="008B391F"/>
    <w:rsid w:val="008B39CE"/>
    <w:rsid w:val="008B44E4"/>
    <w:rsid w:val="008B488D"/>
    <w:rsid w:val="008B4AE8"/>
    <w:rsid w:val="008B59D7"/>
    <w:rsid w:val="008B615E"/>
    <w:rsid w:val="008B6654"/>
    <w:rsid w:val="008B66BA"/>
    <w:rsid w:val="008B6810"/>
    <w:rsid w:val="008B6F81"/>
    <w:rsid w:val="008B70B6"/>
    <w:rsid w:val="008B7A93"/>
    <w:rsid w:val="008C00CE"/>
    <w:rsid w:val="008C053E"/>
    <w:rsid w:val="008C1033"/>
    <w:rsid w:val="008C1050"/>
    <w:rsid w:val="008C211F"/>
    <w:rsid w:val="008C3D3A"/>
    <w:rsid w:val="008C3D7D"/>
    <w:rsid w:val="008C48F6"/>
    <w:rsid w:val="008C5031"/>
    <w:rsid w:val="008C5106"/>
    <w:rsid w:val="008C54B8"/>
    <w:rsid w:val="008C630F"/>
    <w:rsid w:val="008C6832"/>
    <w:rsid w:val="008C693F"/>
    <w:rsid w:val="008C6A44"/>
    <w:rsid w:val="008C6ED7"/>
    <w:rsid w:val="008C7352"/>
    <w:rsid w:val="008C76E6"/>
    <w:rsid w:val="008C7AFC"/>
    <w:rsid w:val="008C7C94"/>
    <w:rsid w:val="008C7F2D"/>
    <w:rsid w:val="008D0B84"/>
    <w:rsid w:val="008D0B97"/>
    <w:rsid w:val="008D0CE7"/>
    <w:rsid w:val="008D13F7"/>
    <w:rsid w:val="008D1853"/>
    <w:rsid w:val="008D3068"/>
    <w:rsid w:val="008D322E"/>
    <w:rsid w:val="008D3582"/>
    <w:rsid w:val="008D3AE5"/>
    <w:rsid w:val="008D49BA"/>
    <w:rsid w:val="008D4AD8"/>
    <w:rsid w:val="008D4B30"/>
    <w:rsid w:val="008D4D76"/>
    <w:rsid w:val="008D51AB"/>
    <w:rsid w:val="008D5429"/>
    <w:rsid w:val="008D57D5"/>
    <w:rsid w:val="008D6102"/>
    <w:rsid w:val="008D6280"/>
    <w:rsid w:val="008D65D0"/>
    <w:rsid w:val="008D6A90"/>
    <w:rsid w:val="008D6AC0"/>
    <w:rsid w:val="008D6EC9"/>
    <w:rsid w:val="008D715F"/>
    <w:rsid w:val="008D7780"/>
    <w:rsid w:val="008D78D9"/>
    <w:rsid w:val="008D7981"/>
    <w:rsid w:val="008E0203"/>
    <w:rsid w:val="008E098C"/>
    <w:rsid w:val="008E0E14"/>
    <w:rsid w:val="008E0F58"/>
    <w:rsid w:val="008E22B0"/>
    <w:rsid w:val="008E31D5"/>
    <w:rsid w:val="008E33B7"/>
    <w:rsid w:val="008E34EC"/>
    <w:rsid w:val="008E3B32"/>
    <w:rsid w:val="008E4233"/>
    <w:rsid w:val="008E456A"/>
    <w:rsid w:val="008E45C5"/>
    <w:rsid w:val="008E4950"/>
    <w:rsid w:val="008E4F37"/>
    <w:rsid w:val="008E50AA"/>
    <w:rsid w:val="008E6811"/>
    <w:rsid w:val="008E6EA5"/>
    <w:rsid w:val="008E7B54"/>
    <w:rsid w:val="008F0804"/>
    <w:rsid w:val="008F0EA1"/>
    <w:rsid w:val="008F16FB"/>
    <w:rsid w:val="008F2231"/>
    <w:rsid w:val="008F25B3"/>
    <w:rsid w:val="008F2BA6"/>
    <w:rsid w:val="008F308E"/>
    <w:rsid w:val="008F3479"/>
    <w:rsid w:val="008F3D22"/>
    <w:rsid w:val="008F3E30"/>
    <w:rsid w:val="008F40A5"/>
    <w:rsid w:val="008F45D7"/>
    <w:rsid w:val="008F4C3D"/>
    <w:rsid w:val="008F5150"/>
    <w:rsid w:val="008F5714"/>
    <w:rsid w:val="008F6071"/>
    <w:rsid w:val="008F6396"/>
    <w:rsid w:val="008F651A"/>
    <w:rsid w:val="008F6A3E"/>
    <w:rsid w:val="008F7B13"/>
    <w:rsid w:val="008F7D42"/>
    <w:rsid w:val="008F7DAD"/>
    <w:rsid w:val="009003CE"/>
    <w:rsid w:val="00900703"/>
    <w:rsid w:val="00900D2B"/>
    <w:rsid w:val="009013FC"/>
    <w:rsid w:val="0090264F"/>
    <w:rsid w:val="00902D9C"/>
    <w:rsid w:val="00902FD8"/>
    <w:rsid w:val="009042FA"/>
    <w:rsid w:val="00904449"/>
    <w:rsid w:val="009053DF"/>
    <w:rsid w:val="0090565C"/>
    <w:rsid w:val="009059F0"/>
    <w:rsid w:val="00905D77"/>
    <w:rsid w:val="0090655A"/>
    <w:rsid w:val="00906CA1"/>
    <w:rsid w:val="00906D1C"/>
    <w:rsid w:val="009070C5"/>
    <w:rsid w:val="00907C63"/>
    <w:rsid w:val="00910383"/>
    <w:rsid w:val="0091043D"/>
    <w:rsid w:val="00910F9E"/>
    <w:rsid w:val="0091100A"/>
    <w:rsid w:val="00911CFE"/>
    <w:rsid w:val="00911D6E"/>
    <w:rsid w:val="009129CF"/>
    <w:rsid w:val="009136C1"/>
    <w:rsid w:val="00914556"/>
    <w:rsid w:val="00915295"/>
    <w:rsid w:val="009155C1"/>
    <w:rsid w:val="00915C47"/>
    <w:rsid w:val="00916E3E"/>
    <w:rsid w:val="009174C0"/>
    <w:rsid w:val="009178AC"/>
    <w:rsid w:val="00917E0C"/>
    <w:rsid w:val="0092060C"/>
    <w:rsid w:val="00920B73"/>
    <w:rsid w:val="00921AFB"/>
    <w:rsid w:val="00921DA0"/>
    <w:rsid w:val="00922385"/>
    <w:rsid w:val="00923320"/>
    <w:rsid w:val="00923666"/>
    <w:rsid w:val="00923BE3"/>
    <w:rsid w:val="0092438F"/>
    <w:rsid w:val="00924989"/>
    <w:rsid w:val="00924B8E"/>
    <w:rsid w:val="0092521C"/>
    <w:rsid w:val="009252C3"/>
    <w:rsid w:val="00925431"/>
    <w:rsid w:val="0092585A"/>
    <w:rsid w:val="00925A72"/>
    <w:rsid w:val="009265D5"/>
    <w:rsid w:val="009270B2"/>
    <w:rsid w:val="009275C3"/>
    <w:rsid w:val="0092788C"/>
    <w:rsid w:val="00927951"/>
    <w:rsid w:val="009279BE"/>
    <w:rsid w:val="00927B86"/>
    <w:rsid w:val="00927D2C"/>
    <w:rsid w:val="0093013F"/>
    <w:rsid w:val="00930477"/>
    <w:rsid w:val="00930623"/>
    <w:rsid w:val="00931181"/>
    <w:rsid w:val="0093127E"/>
    <w:rsid w:val="009319F7"/>
    <w:rsid w:val="00931F37"/>
    <w:rsid w:val="00931F49"/>
    <w:rsid w:val="00932744"/>
    <w:rsid w:val="00932790"/>
    <w:rsid w:val="00932AA3"/>
    <w:rsid w:val="00932ABA"/>
    <w:rsid w:val="0093318E"/>
    <w:rsid w:val="00933874"/>
    <w:rsid w:val="00933980"/>
    <w:rsid w:val="00934078"/>
    <w:rsid w:val="009341D8"/>
    <w:rsid w:val="0093491F"/>
    <w:rsid w:val="00936725"/>
    <w:rsid w:val="00936E7C"/>
    <w:rsid w:val="00937287"/>
    <w:rsid w:val="00937347"/>
    <w:rsid w:val="00937B28"/>
    <w:rsid w:val="00937DC3"/>
    <w:rsid w:val="00937E43"/>
    <w:rsid w:val="009401A2"/>
    <w:rsid w:val="0094028D"/>
    <w:rsid w:val="009413E0"/>
    <w:rsid w:val="00941738"/>
    <w:rsid w:val="0094184C"/>
    <w:rsid w:val="00941A00"/>
    <w:rsid w:val="00942199"/>
    <w:rsid w:val="009422E3"/>
    <w:rsid w:val="009428F0"/>
    <w:rsid w:val="009434DA"/>
    <w:rsid w:val="0094362F"/>
    <w:rsid w:val="00943D4F"/>
    <w:rsid w:val="00943D69"/>
    <w:rsid w:val="00944002"/>
    <w:rsid w:val="00944542"/>
    <w:rsid w:val="00944805"/>
    <w:rsid w:val="00944918"/>
    <w:rsid w:val="00944DBF"/>
    <w:rsid w:val="00944FA3"/>
    <w:rsid w:val="00945140"/>
    <w:rsid w:val="00946064"/>
    <w:rsid w:val="009464AD"/>
    <w:rsid w:val="00946D15"/>
    <w:rsid w:val="009470A5"/>
    <w:rsid w:val="00947A09"/>
    <w:rsid w:val="00950D99"/>
    <w:rsid w:val="009516C4"/>
    <w:rsid w:val="00951BD2"/>
    <w:rsid w:val="00952016"/>
    <w:rsid w:val="00953DEC"/>
    <w:rsid w:val="00954BE1"/>
    <w:rsid w:val="00954DBD"/>
    <w:rsid w:val="00955513"/>
    <w:rsid w:val="00955AB3"/>
    <w:rsid w:val="00956173"/>
    <w:rsid w:val="00956309"/>
    <w:rsid w:val="00956543"/>
    <w:rsid w:val="009567DF"/>
    <w:rsid w:val="00956F98"/>
    <w:rsid w:val="00957054"/>
    <w:rsid w:val="00957229"/>
    <w:rsid w:val="0095722D"/>
    <w:rsid w:val="009578E2"/>
    <w:rsid w:val="00957BDB"/>
    <w:rsid w:val="00957EE4"/>
    <w:rsid w:val="009605C6"/>
    <w:rsid w:val="00960AE4"/>
    <w:rsid w:val="00960DFA"/>
    <w:rsid w:val="00960E8E"/>
    <w:rsid w:val="00960EAC"/>
    <w:rsid w:val="0096140B"/>
    <w:rsid w:val="0096173C"/>
    <w:rsid w:val="0096258C"/>
    <w:rsid w:val="00962ADD"/>
    <w:rsid w:val="00962EF6"/>
    <w:rsid w:val="0096349F"/>
    <w:rsid w:val="00963510"/>
    <w:rsid w:val="00963AFB"/>
    <w:rsid w:val="00964029"/>
    <w:rsid w:val="00964059"/>
    <w:rsid w:val="00965012"/>
    <w:rsid w:val="0096536B"/>
    <w:rsid w:val="0096666F"/>
    <w:rsid w:val="00966AE3"/>
    <w:rsid w:val="00966CDA"/>
    <w:rsid w:val="00967158"/>
    <w:rsid w:val="009679D6"/>
    <w:rsid w:val="0097021F"/>
    <w:rsid w:val="00970F20"/>
    <w:rsid w:val="0097133A"/>
    <w:rsid w:val="00971A00"/>
    <w:rsid w:val="009725F3"/>
    <w:rsid w:val="0097271A"/>
    <w:rsid w:val="009728CB"/>
    <w:rsid w:val="00975096"/>
    <w:rsid w:val="009750CE"/>
    <w:rsid w:val="0097618C"/>
    <w:rsid w:val="00976A9D"/>
    <w:rsid w:val="00976F5C"/>
    <w:rsid w:val="0097774F"/>
    <w:rsid w:val="00977CBB"/>
    <w:rsid w:val="00980202"/>
    <w:rsid w:val="0098099F"/>
    <w:rsid w:val="009809F0"/>
    <w:rsid w:val="00980EFD"/>
    <w:rsid w:val="00981012"/>
    <w:rsid w:val="00981C0F"/>
    <w:rsid w:val="00981C3B"/>
    <w:rsid w:val="00982117"/>
    <w:rsid w:val="00982326"/>
    <w:rsid w:val="00982386"/>
    <w:rsid w:val="00983523"/>
    <w:rsid w:val="0098383F"/>
    <w:rsid w:val="00984713"/>
    <w:rsid w:val="009847ED"/>
    <w:rsid w:val="0098494F"/>
    <w:rsid w:val="00984A11"/>
    <w:rsid w:val="00985A83"/>
    <w:rsid w:val="00986348"/>
    <w:rsid w:val="0098661B"/>
    <w:rsid w:val="0098710C"/>
    <w:rsid w:val="00987672"/>
    <w:rsid w:val="00990310"/>
    <w:rsid w:val="00990BDD"/>
    <w:rsid w:val="00990DBA"/>
    <w:rsid w:val="009910C5"/>
    <w:rsid w:val="00991936"/>
    <w:rsid w:val="00991B96"/>
    <w:rsid w:val="00992D85"/>
    <w:rsid w:val="00993037"/>
    <w:rsid w:val="009931EA"/>
    <w:rsid w:val="00993682"/>
    <w:rsid w:val="00993954"/>
    <w:rsid w:val="00993B70"/>
    <w:rsid w:val="00994838"/>
    <w:rsid w:val="00994FAE"/>
    <w:rsid w:val="00995653"/>
    <w:rsid w:val="00995B37"/>
    <w:rsid w:val="0099703C"/>
    <w:rsid w:val="009A014F"/>
    <w:rsid w:val="009A0312"/>
    <w:rsid w:val="009A12CE"/>
    <w:rsid w:val="009A18D9"/>
    <w:rsid w:val="009A25C4"/>
    <w:rsid w:val="009A2992"/>
    <w:rsid w:val="009A2B57"/>
    <w:rsid w:val="009A43F2"/>
    <w:rsid w:val="009A4B67"/>
    <w:rsid w:val="009A4E34"/>
    <w:rsid w:val="009A52A9"/>
    <w:rsid w:val="009A57D7"/>
    <w:rsid w:val="009A5951"/>
    <w:rsid w:val="009A5FD4"/>
    <w:rsid w:val="009A62FD"/>
    <w:rsid w:val="009A658A"/>
    <w:rsid w:val="009A6C51"/>
    <w:rsid w:val="009A7226"/>
    <w:rsid w:val="009A739D"/>
    <w:rsid w:val="009A7D0B"/>
    <w:rsid w:val="009B06CF"/>
    <w:rsid w:val="009B0960"/>
    <w:rsid w:val="009B0B7F"/>
    <w:rsid w:val="009B0F2F"/>
    <w:rsid w:val="009B1B1F"/>
    <w:rsid w:val="009B1DC7"/>
    <w:rsid w:val="009B23E9"/>
    <w:rsid w:val="009B2812"/>
    <w:rsid w:val="009B2FC9"/>
    <w:rsid w:val="009B33B0"/>
    <w:rsid w:val="009B33F7"/>
    <w:rsid w:val="009B3E69"/>
    <w:rsid w:val="009B3ECC"/>
    <w:rsid w:val="009B3F84"/>
    <w:rsid w:val="009B40C4"/>
    <w:rsid w:val="009B48D5"/>
    <w:rsid w:val="009B50AC"/>
    <w:rsid w:val="009B514E"/>
    <w:rsid w:val="009B553F"/>
    <w:rsid w:val="009B5DFD"/>
    <w:rsid w:val="009B6888"/>
    <w:rsid w:val="009B6D04"/>
    <w:rsid w:val="009B70E6"/>
    <w:rsid w:val="009C0678"/>
    <w:rsid w:val="009C139B"/>
    <w:rsid w:val="009C1433"/>
    <w:rsid w:val="009C185E"/>
    <w:rsid w:val="009C2649"/>
    <w:rsid w:val="009C2783"/>
    <w:rsid w:val="009C2C59"/>
    <w:rsid w:val="009C3156"/>
    <w:rsid w:val="009C32CF"/>
    <w:rsid w:val="009C3A09"/>
    <w:rsid w:val="009C3C47"/>
    <w:rsid w:val="009C5034"/>
    <w:rsid w:val="009C5240"/>
    <w:rsid w:val="009C5624"/>
    <w:rsid w:val="009C60C7"/>
    <w:rsid w:val="009C617E"/>
    <w:rsid w:val="009C6644"/>
    <w:rsid w:val="009C6DD4"/>
    <w:rsid w:val="009C72DB"/>
    <w:rsid w:val="009C78EF"/>
    <w:rsid w:val="009C7AE6"/>
    <w:rsid w:val="009C7AEC"/>
    <w:rsid w:val="009C7B60"/>
    <w:rsid w:val="009D005D"/>
    <w:rsid w:val="009D1047"/>
    <w:rsid w:val="009D14D6"/>
    <w:rsid w:val="009D15AE"/>
    <w:rsid w:val="009D163E"/>
    <w:rsid w:val="009D1F0D"/>
    <w:rsid w:val="009D2A0C"/>
    <w:rsid w:val="009D2B69"/>
    <w:rsid w:val="009D2D6E"/>
    <w:rsid w:val="009D2EBC"/>
    <w:rsid w:val="009D2F40"/>
    <w:rsid w:val="009D303B"/>
    <w:rsid w:val="009D391B"/>
    <w:rsid w:val="009D3FFA"/>
    <w:rsid w:val="009D40E3"/>
    <w:rsid w:val="009D44AC"/>
    <w:rsid w:val="009D45FC"/>
    <w:rsid w:val="009D488F"/>
    <w:rsid w:val="009D499A"/>
    <w:rsid w:val="009D5FD7"/>
    <w:rsid w:val="009D660E"/>
    <w:rsid w:val="009D68BB"/>
    <w:rsid w:val="009D695B"/>
    <w:rsid w:val="009D6BA1"/>
    <w:rsid w:val="009D7B87"/>
    <w:rsid w:val="009E0FAA"/>
    <w:rsid w:val="009E12B6"/>
    <w:rsid w:val="009E1B3E"/>
    <w:rsid w:val="009E228A"/>
    <w:rsid w:val="009E293B"/>
    <w:rsid w:val="009E2AB0"/>
    <w:rsid w:val="009E301E"/>
    <w:rsid w:val="009E34B5"/>
    <w:rsid w:val="009E3C51"/>
    <w:rsid w:val="009E3E90"/>
    <w:rsid w:val="009E45BA"/>
    <w:rsid w:val="009E4745"/>
    <w:rsid w:val="009E52C6"/>
    <w:rsid w:val="009E5675"/>
    <w:rsid w:val="009E59AA"/>
    <w:rsid w:val="009E5CD2"/>
    <w:rsid w:val="009E6541"/>
    <w:rsid w:val="009E6C0A"/>
    <w:rsid w:val="009E7BA9"/>
    <w:rsid w:val="009F0A82"/>
    <w:rsid w:val="009F2B80"/>
    <w:rsid w:val="009F2CAC"/>
    <w:rsid w:val="009F30B3"/>
    <w:rsid w:val="009F3413"/>
    <w:rsid w:val="009F3D53"/>
    <w:rsid w:val="009F42A6"/>
    <w:rsid w:val="009F46A1"/>
    <w:rsid w:val="009F4790"/>
    <w:rsid w:val="009F49C0"/>
    <w:rsid w:val="009F4AF3"/>
    <w:rsid w:val="009F4B50"/>
    <w:rsid w:val="009F53E3"/>
    <w:rsid w:val="009F5473"/>
    <w:rsid w:val="009F5568"/>
    <w:rsid w:val="009F57D3"/>
    <w:rsid w:val="009F5D59"/>
    <w:rsid w:val="009F634D"/>
    <w:rsid w:val="009F639A"/>
    <w:rsid w:val="009F6420"/>
    <w:rsid w:val="009F646E"/>
    <w:rsid w:val="009F66A7"/>
    <w:rsid w:val="009F67A1"/>
    <w:rsid w:val="009F68F3"/>
    <w:rsid w:val="009F696C"/>
    <w:rsid w:val="009F6E15"/>
    <w:rsid w:val="009F779E"/>
    <w:rsid w:val="009F7A4C"/>
    <w:rsid w:val="00A003D4"/>
    <w:rsid w:val="00A0046A"/>
    <w:rsid w:val="00A004B3"/>
    <w:rsid w:val="00A006EE"/>
    <w:rsid w:val="00A00BD8"/>
    <w:rsid w:val="00A00DA1"/>
    <w:rsid w:val="00A0106B"/>
    <w:rsid w:val="00A013CA"/>
    <w:rsid w:val="00A01940"/>
    <w:rsid w:val="00A01BD3"/>
    <w:rsid w:val="00A023FA"/>
    <w:rsid w:val="00A02A42"/>
    <w:rsid w:val="00A03A44"/>
    <w:rsid w:val="00A04E57"/>
    <w:rsid w:val="00A04F29"/>
    <w:rsid w:val="00A04F43"/>
    <w:rsid w:val="00A056EF"/>
    <w:rsid w:val="00A05B64"/>
    <w:rsid w:val="00A05F3C"/>
    <w:rsid w:val="00A062BC"/>
    <w:rsid w:val="00A07297"/>
    <w:rsid w:val="00A0755A"/>
    <w:rsid w:val="00A07695"/>
    <w:rsid w:val="00A078E3"/>
    <w:rsid w:val="00A07903"/>
    <w:rsid w:val="00A102D1"/>
    <w:rsid w:val="00A105A4"/>
    <w:rsid w:val="00A10A1B"/>
    <w:rsid w:val="00A10DBA"/>
    <w:rsid w:val="00A10FC2"/>
    <w:rsid w:val="00A11C56"/>
    <w:rsid w:val="00A121AD"/>
    <w:rsid w:val="00A13121"/>
    <w:rsid w:val="00A141FC"/>
    <w:rsid w:val="00A144DC"/>
    <w:rsid w:val="00A147C3"/>
    <w:rsid w:val="00A1511D"/>
    <w:rsid w:val="00A1551C"/>
    <w:rsid w:val="00A1579C"/>
    <w:rsid w:val="00A16921"/>
    <w:rsid w:val="00A1707F"/>
    <w:rsid w:val="00A17A7E"/>
    <w:rsid w:val="00A17B5B"/>
    <w:rsid w:val="00A17D45"/>
    <w:rsid w:val="00A17D5D"/>
    <w:rsid w:val="00A17DF3"/>
    <w:rsid w:val="00A2010A"/>
    <w:rsid w:val="00A20892"/>
    <w:rsid w:val="00A20F73"/>
    <w:rsid w:val="00A22013"/>
    <w:rsid w:val="00A224E4"/>
    <w:rsid w:val="00A227AD"/>
    <w:rsid w:val="00A22F69"/>
    <w:rsid w:val="00A2343D"/>
    <w:rsid w:val="00A23857"/>
    <w:rsid w:val="00A23BA3"/>
    <w:rsid w:val="00A24680"/>
    <w:rsid w:val="00A24878"/>
    <w:rsid w:val="00A24960"/>
    <w:rsid w:val="00A2498E"/>
    <w:rsid w:val="00A24B63"/>
    <w:rsid w:val="00A25752"/>
    <w:rsid w:val="00A25AAE"/>
    <w:rsid w:val="00A25ACA"/>
    <w:rsid w:val="00A25DA4"/>
    <w:rsid w:val="00A25EDA"/>
    <w:rsid w:val="00A26499"/>
    <w:rsid w:val="00A2677B"/>
    <w:rsid w:val="00A269B3"/>
    <w:rsid w:val="00A275BB"/>
    <w:rsid w:val="00A278BD"/>
    <w:rsid w:val="00A27CB7"/>
    <w:rsid w:val="00A27EE5"/>
    <w:rsid w:val="00A30368"/>
    <w:rsid w:val="00A30770"/>
    <w:rsid w:val="00A307A8"/>
    <w:rsid w:val="00A30B08"/>
    <w:rsid w:val="00A314A5"/>
    <w:rsid w:val="00A3188F"/>
    <w:rsid w:val="00A31D23"/>
    <w:rsid w:val="00A31D7A"/>
    <w:rsid w:val="00A329BD"/>
    <w:rsid w:val="00A32CE8"/>
    <w:rsid w:val="00A33C8E"/>
    <w:rsid w:val="00A3472E"/>
    <w:rsid w:val="00A34B93"/>
    <w:rsid w:val="00A34DB5"/>
    <w:rsid w:val="00A34F5B"/>
    <w:rsid w:val="00A3514A"/>
    <w:rsid w:val="00A356DC"/>
    <w:rsid w:val="00A35CE5"/>
    <w:rsid w:val="00A37106"/>
    <w:rsid w:val="00A3771F"/>
    <w:rsid w:val="00A37935"/>
    <w:rsid w:val="00A401AE"/>
    <w:rsid w:val="00A403CD"/>
    <w:rsid w:val="00A40779"/>
    <w:rsid w:val="00A40FF9"/>
    <w:rsid w:val="00A411A3"/>
    <w:rsid w:val="00A41984"/>
    <w:rsid w:val="00A41B46"/>
    <w:rsid w:val="00A41DD0"/>
    <w:rsid w:val="00A41E81"/>
    <w:rsid w:val="00A41E90"/>
    <w:rsid w:val="00A42477"/>
    <w:rsid w:val="00A43573"/>
    <w:rsid w:val="00A43E09"/>
    <w:rsid w:val="00A45442"/>
    <w:rsid w:val="00A459C4"/>
    <w:rsid w:val="00A45DF4"/>
    <w:rsid w:val="00A460EF"/>
    <w:rsid w:val="00A464E5"/>
    <w:rsid w:val="00A4659D"/>
    <w:rsid w:val="00A46883"/>
    <w:rsid w:val="00A4735B"/>
    <w:rsid w:val="00A475A7"/>
    <w:rsid w:val="00A47E54"/>
    <w:rsid w:val="00A500F4"/>
    <w:rsid w:val="00A50134"/>
    <w:rsid w:val="00A506C5"/>
    <w:rsid w:val="00A51444"/>
    <w:rsid w:val="00A51890"/>
    <w:rsid w:val="00A52C14"/>
    <w:rsid w:val="00A52DE0"/>
    <w:rsid w:val="00A52E29"/>
    <w:rsid w:val="00A53624"/>
    <w:rsid w:val="00A546E6"/>
    <w:rsid w:val="00A54BC9"/>
    <w:rsid w:val="00A5534C"/>
    <w:rsid w:val="00A56338"/>
    <w:rsid w:val="00A563D0"/>
    <w:rsid w:val="00A56697"/>
    <w:rsid w:val="00A56773"/>
    <w:rsid w:val="00A56FEE"/>
    <w:rsid w:val="00A57737"/>
    <w:rsid w:val="00A60B4A"/>
    <w:rsid w:val="00A60EC7"/>
    <w:rsid w:val="00A60FF8"/>
    <w:rsid w:val="00A61286"/>
    <w:rsid w:val="00A61750"/>
    <w:rsid w:val="00A61E63"/>
    <w:rsid w:val="00A62280"/>
    <w:rsid w:val="00A625A2"/>
    <w:rsid w:val="00A6327B"/>
    <w:rsid w:val="00A63367"/>
    <w:rsid w:val="00A63AA9"/>
    <w:rsid w:val="00A63D83"/>
    <w:rsid w:val="00A63FD8"/>
    <w:rsid w:val="00A6452D"/>
    <w:rsid w:val="00A645EB"/>
    <w:rsid w:val="00A64919"/>
    <w:rsid w:val="00A64BF3"/>
    <w:rsid w:val="00A65BD6"/>
    <w:rsid w:val="00A65E4F"/>
    <w:rsid w:val="00A65EEB"/>
    <w:rsid w:val="00A66887"/>
    <w:rsid w:val="00A66977"/>
    <w:rsid w:val="00A6722E"/>
    <w:rsid w:val="00A67241"/>
    <w:rsid w:val="00A67525"/>
    <w:rsid w:val="00A67561"/>
    <w:rsid w:val="00A679C3"/>
    <w:rsid w:val="00A679F5"/>
    <w:rsid w:val="00A70FBA"/>
    <w:rsid w:val="00A71152"/>
    <w:rsid w:val="00A7123C"/>
    <w:rsid w:val="00A718CD"/>
    <w:rsid w:val="00A71E44"/>
    <w:rsid w:val="00A71EB1"/>
    <w:rsid w:val="00A71FB5"/>
    <w:rsid w:val="00A72118"/>
    <w:rsid w:val="00A72913"/>
    <w:rsid w:val="00A72F40"/>
    <w:rsid w:val="00A73A5A"/>
    <w:rsid w:val="00A73C51"/>
    <w:rsid w:val="00A74567"/>
    <w:rsid w:val="00A74A69"/>
    <w:rsid w:val="00A74A87"/>
    <w:rsid w:val="00A74E6A"/>
    <w:rsid w:val="00A75A99"/>
    <w:rsid w:val="00A7730A"/>
    <w:rsid w:val="00A775E0"/>
    <w:rsid w:val="00A77610"/>
    <w:rsid w:val="00A779BF"/>
    <w:rsid w:val="00A8017C"/>
    <w:rsid w:val="00A8028B"/>
    <w:rsid w:val="00A805AE"/>
    <w:rsid w:val="00A80B93"/>
    <w:rsid w:val="00A80E5A"/>
    <w:rsid w:val="00A81348"/>
    <w:rsid w:val="00A81971"/>
    <w:rsid w:val="00A81CBD"/>
    <w:rsid w:val="00A81F8B"/>
    <w:rsid w:val="00A831E1"/>
    <w:rsid w:val="00A834ED"/>
    <w:rsid w:val="00A836C7"/>
    <w:rsid w:val="00A83B8E"/>
    <w:rsid w:val="00A83E5A"/>
    <w:rsid w:val="00A84445"/>
    <w:rsid w:val="00A844A3"/>
    <w:rsid w:val="00A857A2"/>
    <w:rsid w:val="00A862A4"/>
    <w:rsid w:val="00A86559"/>
    <w:rsid w:val="00A87AD1"/>
    <w:rsid w:val="00A87D83"/>
    <w:rsid w:val="00A90225"/>
    <w:rsid w:val="00A90C72"/>
    <w:rsid w:val="00A90DA8"/>
    <w:rsid w:val="00A90FAF"/>
    <w:rsid w:val="00A9101D"/>
    <w:rsid w:val="00A9128F"/>
    <w:rsid w:val="00A912D2"/>
    <w:rsid w:val="00A912E2"/>
    <w:rsid w:val="00A917A4"/>
    <w:rsid w:val="00A91861"/>
    <w:rsid w:val="00A91897"/>
    <w:rsid w:val="00A91B1B"/>
    <w:rsid w:val="00A924BA"/>
    <w:rsid w:val="00A92965"/>
    <w:rsid w:val="00A92A59"/>
    <w:rsid w:val="00A92B54"/>
    <w:rsid w:val="00A92C52"/>
    <w:rsid w:val="00A94CC1"/>
    <w:rsid w:val="00A94FE9"/>
    <w:rsid w:val="00A950C4"/>
    <w:rsid w:val="00A950F5"/>
    <w:rsid w:val="00A9592C"/>
    <w:rsid w:val="00A95978"/>
    <w:rsid w:val="00A95B0A"/>
    <w:rsid w:val="00A95F5D"/>
    <w:rsid w:val="00A96A01"/>
    <w:rsid w:val="00A96DDE"/>
    <w:rsid w:val="00A9750C"/>
    <w:rsid w:val="00A97746"/>
    <w:rsid w:val="00A9795D"/>
    <w:rsid w:val="00AA07A8"/>
    <w:rsid w:val="00AA0A98"/>
    <w:rsid w:val="00AA12FE"/>
    <w:rsid w:val="00AA1613"/>
    <w:rsid w:val="00AA16EE"/>
    <w:rsid w:val="00AA1AF4"/>
    <w:rsid w:val="00AA1AF9"/>
    <w:rsid w:val="00AA1DC6"/>
    <w:rsid w:val="00AA1EF7"/>
    <w:rsid w:val="00AA2F09"/>
    <w:rsid w:val="00AA2F9B"/>
    <w:rsid w:val="00AA3480"/>
    <w:rsid w:val="00AA54F5"/>
    <w:rsid w:val="00AA5A7B"/>
    <w:rsid w:val="00AA5A9E"/>
    <w:rsid w:val="00AA60D6"/>
    <w:rsid w:val="00AA6204"/>
    <w:rsid w:val="00AA64B5"/>
    <w:rsid w:val="00AA6F33"/>
    <w:rsid w:val="00AA71E2"/>
    <w:rsid w:val="00AA7490"/>
    <w:rsid w:val="00AA76BE"/>
    <w:rsid w:val="00AA776C"/>
    <w:rsid w:val="00AA7EB5"/>
    <w:rsid w:val="00AB0570"/>
    <w:rsid w:val="00AB0882"/>
    <w:rsid w:val="00AB0B79"/>
    <w:rsid w:val="00AB1017"/>
    <w:rsid w:val="00AB17BF"/>
    <w:rsid w:val="00AB1918"/>
    <w:rsid w:val="00AB204D"/>
    <w:rsid w:val="00AB2431"/>
    <w:rsid w:val="00AB281F"/>
    <w:rsid w:val="00AB2DAA"/>
    <w:rsid w:val="00AB2F3E"/>
    <w:rsid w:val="00AB3513"/>
    <w:rsid w:val="00AB429E"/>
    <w:rsid w:val="00AB489F"/>
    <w:rsid w:val="00AB57BB"/>
    <w:rsid w:val="00AB6464"/>
    <w:rsid w:val="00AB7092"/>
    <w:rsid w:val="00AB7DCA"/>
    <w:rsid w:val="00AC026C"/>
    <w:rsid w:val="00AC0838"/>
    <w:rsid w:val="00AC0907"/>
    <w:rsid w:val="00AC0D1B"/>
    <w:rsid w:val="00AC1188"/>
    <w:rsid w:val="00AC182A"/>
    <w:rsid w:val="00AC1E8D"/>
    <w:rsid w:val="00AC3ABA"/>
    <w:rsid w:val="00AC4272"/>
    <w:rsid w:val="00AC4C3A"/>
    <w:rsid w:val="00AC5536"/>
    <w:rsid w:val="00AC58CD"/>
    <w:rsid w:val="00AC5CB6"/>
    <w:rsid w:val="00AC5D8C"/>
    <w:rsid w:val="00AC61B4"/>
    <w:rsid w:val="00AC6544"/>
    <w:rsid w:val="00AC69F1"/>
    <w:rsid w:val="00AC6AD8"/>
    <w:rsid w:val="00AC754A"/>
    <w:rsid w:val="00AC7B6D"/>
    <w:rsid w:val="00AD00B8"/>
    <w:rsid w:val="00AD00DB"/>
    <w:rsid w:val="00AD0489"/>
    <w:rsid w:val="00AD071F"/>
    <w:rsid w:val="00AD135B"/>
    <w:rsid w:val="00AD13EB"/>
    <w:rsid w:val="00AD2406"/>
    <w:rsid w:val="00AD28BA"/>
    <w:rsid w:val="00AD2A75"/>
    <w:rsid w:val="00AD2E6C"/>
    <w:rsid w:val="00AD34DC"/>
    <w:rsid w:val="00AD40DA"/>
    <w:rsid w:val="00AD43B8"/>
    <w:rsid w:val="00AD47D4"/>
    <w:rsid w:val="00AD4906"/>
    <w:rsid w:val="00AD58B9"/>
    <w:rsid w:val="00AD597F"/>
    <w:rsid w:val="00AD5FB5"/>
    <w:rsid w:val="00AD63EC"/>
    <w:rsid w:val="00AD6785"/>
    <w:rsid w:val="00AD6A5B"/>
    <w:rsid w:val="00AD72B0"/>
    <w:rsid w:val="00AD7557"/>
    <w:rsid w:val="00AD7BA7"/>
    <w:rsid w:val="00AE0372"/>
    <w:rsid w:val="00AE0829"/>
    <w:rsid w:val="00AE1620"/>
    <w:rsid w:val="00AE1683"/>
    <w:rsid w:val="00AE2039"/>
    <w:rsid w:val="00AE2324"/>
    <w:rsid w:val="00AE2789"/>
    <w:rsid w:val="00AE3909"/>
    <w:rsid w:val="00AE4229"/>
    <w:rsid w:val="00AE46C8"/>
    <w:rsid w:val="00AE479B"/>
    <w:rsid w:val="00AE4821"/>
    <w:rsid w:val="00AE4D91"/>
    <w:rsid w:val="00AE51B4"/>
    <w:rsid w:val="00AE52C2"/>
    <w:rsid w:val="00AE5961"/>
    <w:rsid w:val="00AE6D66"/>
    <w:rsid w:val="00AE70B0"/>
    <w:rsid w:val="00AF0597"/>
    <w:rsid w:val="00AF11EA"/>
    <w:rsid w:val="00AF18A1"/>
    <w:rsid w:val="00AF1951"/>
    <w:rsid w:val="00AF2D60"/>
    <w:rsid w:val="00AF333B"/>
    <w:rsid w:val="00AF34B1"/>
    <w:rsid w:val="00AF3811"/>
    <w:rsid w:val="00AF3B44"/>
    <w:rsid w:val="00AF3F5A"/>
    <w:rsid w:val="00AF4184"/>
    <w:rsid w:val="00AF45EB"/>
    <w:rsid w:val="00AF493E"/>
    <w:rsid w:val="00AF6307"/>
    <w:rsid w:val="00AF651C"/>
    <w:rsid w:val="00AF6A3B"/>
    <w:rsid w:val="00AF7919"/>
    <w:rsid w:val="00AF7DAA"/>
    <w:rsid w:val="00AF7FD5"/>
    <w:rsid w:val="00B00662"/>
    <w:rsid w:val="00B008AC"/>
    <w:rsid w:val="00B00C14"/>
    <w:rsid w:val="00B00FE8"/>
    <w:rsid w:val="00B01133"/>
    <w:rsid w:val="00B0182F"/>
    <w:rsid w:val="00B01D72"/>
    <w:rsid w:val="00B01F87"/>
    <w:rsid w:val="00B02A18"/>
    <w:rsid w:val="00B0323D"/>
    <w:rsid w:val="00B0406D"/>
    <w:rsid w:val="00B04236"/>
    <w:rsid w:val="00B05097"/>
    <w:rsid w:val="00B05189"/>
    <w:rsid w:val="00B05398"/>
    <w:rsid w:val="00B06041"/>
    <w:rsid w:val="00B06892"/>
    <w:rsid w:val="00B072D5"/>
    <w:rsid w:val="00B076D0"/>
    <w:rsid w:val="00B07700"/>
    <w:rsid w:val="00B07F8E"/>
    <w:rsid w:val="00B10039"/>
    <w:rsid w:val="00B100E1"/>
    <w:rsid w:val="00B1035B"/>
    <w:rsid w:val="00B10D2B"/>
    <w:rsid w:val="00B111C2"/>
    <w:rsid w:val="00B117C0"/>
    <w:rsid w:val="00B11C41"/>
    <w:rsid w:val="00B11FF6"/>
    <w:rsid w:val="00B1281A"/>
    <w:rsid w:val="00B12CCB"/>
    <w:rsid w:val="00B12E6B"/>
    <w:rsid w:val="00B130EB"/>
    <w:rsid w:val="00B132CE"/>
    <w:rsid w:val="00B1338A"/>
    <w:rsid w:val="00B13458"/>
    <w:rsid w:val="00B13BFC"/>
    <w:rsid w:val="00B13DC6"/>
    <w:rsid w:val="00B14241"/>
    <w:rsid w:val="00B14A3F"/>
    <w:rsid w:val="00B151E0"/>
    <w:rsid w:val="00B1539B"/>
    <w:rsid w:val="00B156B6"/>
    <w:rsid w:val="00B16A86"/>
    <w:rsid w:val="00B16B7A"/>
    <w:rsid w:val="00B16D41"/>
    <w:rsid w:val="00B17520"/>
    <w:rsid w:val="00B20065"/>
    <w:rsid w:val="00B212FA"/>
    <w:rsid w:val="00B21960"/>
    <w:rsid w:val="00B21CB8"/>
    <w:rsid w:val="00B22F58"/>
    <w:rsid w:val="00B23051"/>
    <w:rsid w:val="00B233A5"/>
    <w:rsid w:val="00B23575"/>
    <w:rsid w:val="00B23AE7"/>
    <w:rsid w:val="00B23B53"/>
    <w:rsid w:val="00B24368"/>
    <w:rsid w:val="00B2445B"/>
    <w:rsid w:val="00B25077"/>
    <w:rsid w:val="00B25214"/>
    <w:rsid w:val="00B25922"/>
    <w:rsid w:val="00B25C03"/>
    <w:rsid w:val="00B25C7F"/>
    <w:rsid w:val="00B2629C"/>
    <w:rsid w:val="00B26436"/>
    <w:rsid w:val="00B26E99"/>
    <w:rsid w:val="00B27CCD"/>
    <w:rsid w:val="00B304EE"/>
    <w:rsid w:val="00B307CE"/>
    <w:rsid w:val="00B315BD"/>
    <w:rsid w:val="00B3233A"/>
    <w:rsid w:val="00B324D4"/>
    <w:rsid w:val="00B32500"/>
    <w:rsid w:val="00B32B0C"/>
    <w:rsid w:val="00B33D27"/>
    <w:rsid w:val="00B34A3B"/>
    <w:rsid w:val="00B34DC1"/>
    <w:rsid w:val="00B34E0D"/>
    <w:rsid w:val="00B352D4"/>
    <w:rsid w:val="00B3614E"/>
    <w:rsid w:val="00B3668F"/>
    <w:rsid w:val="00B366D0"/>
    <w:rsid w:val="00B3709C"/>
    <w:rsid w:val="00B371CB"/>
    <w:rsid w:val="00B3741D"/>
    <w:rsid w:val="00B378F8"/>
    <w:rsid w:val="00B37DF2"/>
    <w:rsid w:val="00B40094"/>
    <w:rsid w:val="00B4154F"/>
    <w:rsid w:val="00B41723"/>
    <w:rsid w:val="00B417AB"/>
    <w:rsid w:val="00B41C49"/>
    <w:rsid w:val="00B41CDF"/>
    <w:rsid w:val="00B42A8A"/>
    <w:rsid w:val="00B447E7"/>
    <w:rsid w:val="00B45063"/>
    <w:rsid w:val="00B450A7"/>
    <w:rsid w:val="00B450FC"/>
    <w:rsid w:val="00B454D3"/>
    <w:rsid w:val="00B45909"/>
    <w:rsid w:val="00B45D5D"/>
    <w:rsid w:val="00B464EC"/>
    <w:rsid w:val="00B46555"/>
    <w:rsid w:val="00B46D30"/>
    <w:rsid w:val="00B47532"/>
    <w:rsid w:val="00B47DC4"/>
    <w:rsid w:val="00B47F06"/>
    <w:rsid w:val="00B513EC"/>
    <w:rsid w:val="00B51A39"/>
    <w:rsid w:val="00B51F50"/>
    <w:rsid w:val="00B52096"/>
    <w:rsid w:val="00B522A6"/>
    <w:rsid w:val="00B523F5"/>
    <w:rsid w:val="00B527C5"/>
    <w:rsid w:val="00B52939"/>
    <w:rsid w:val="00B5293A"/>
    <w:rsid w:val="00B52AFB"/>
    <w:rsid w:val="00B53D79"/>
    <w:rsid w:val="00B53E98"/>
    <w:rsid w:val="00B54581"/>
    <w:rsid w:val="00B54ABC"/>
    <w:rsid w:val="00B55130"/>
    <w:rsid w:val="00B55208"/>
    <w:rsid w:val="00B5544B"/>
    <w:rsid w:val="00B556F0"/>
    <w:rsid w:val="00B55B43"/>
    <w:rsid w:val="00B55CE4"/>
    <w:rsid w:val="00B55FDF"/>
    <w:rsid w:val="00B5612B"/>
    <w:rsid w:val="00B567D5"/>
    <w:rsid w:val="00B56E83"/>
    <w:rsid w:val="00B60826"/>
    <w:rsid w:val="00B608CF"/>
    <w:rsid w:val="00B60C56"/>
    <w:rsid w:val="00B61045"/>
    <w:rsid w:val="00B6116B"/>
    <w:rsid w:val="00B6128D"/>
    <w:rsid w:val="00B61447"/>
    <w:rsid w:val="00B62787"/>
    <w:rsid w:val="00B62962"/>
    <w:rsid w:val="00B62C7F"/>
    <w:rsid w:val="00B630EE"/>
    <w:rsid w:val="00B6322F"/>
    <w:rsid w:val="00B634D2"/>
    <w:rsid w:val="00B64405"/>
    <w:rsid w:val="00B64472"/>
    <w:rsid w:val="00B644A6"/>
    <w:rsid w:val="00B646B9"/>
    <w:rsid w:val="00B64B91"/>
    <w:rsid w:val="00B656AC"/>
    <w:rsid w:val="00B660CB"/>
    <w:rsid w:val="00B663AB"/>
    <w:rsid w:val="00B66781"/>
    <w:rsid w:val="00B6690B"/>
    <w:rsid w:val="00B66E04"/>
    <w:rsid w:val="00B67044"/>
    <w:rsid w:val="00B67311"/>
    <w:rsid w:val="00B673D9"/>
    <w:rsid w:val="00B70194"/>
    <w:rsid w:val="00B702CB"/>
    <w:rsid w:val="00B7069C"/>
    <w:rsid w:val="00B70821"/>
    <w:rsid w:val="00B7089E"/>
    <w:rsid w:val="00B709ED"/>
    <w:rsid w:val="00B70B21"/>
    <w:rsid w:val="00B70B37"/>
    <w:rsid w:val="00B7146C"/>
    <w:rsid w:val="00B7166E"/>
    <w:rsid w:val="00B72C6F"/>
    <w:rsid w:val="00B72D3C"/>
    <w:rsid w:val="00B72D96"/>
    <w:rsid w:val="00B7362C"/>
    <w:rsid w:val="00B73748"/>
    <w:rsid w:val="00B73C40"/>
    <w:rsid w:val="00B73EBE"/>
    <w:rsid w:val="00B73F99"/>
    <w:rsid w:val="00B73FB0"/>
    <w:rsid w:val="00B7441F"/>
    <w:rsid w:val="00B74599"/>
    <w:rsid w:val="00B747B4"/>
    <w:rsid w:val="00B74962"/>
    <w:rsid w:val="00B749C7"/>
    <w:rsid w:val="00B75038"/>
    <w:rsid w:val="00B75BBE"/>
    <w:rsid w:val="00B75D00"/>
    <w:rsid w:val="00B75D5C"/>
    <w:rsid w:val="00B75D7C"/>
    <w:rsid w:val="00B76EFE"/>
    <w:rsid w:val="00B775E2"/>
    <w:rsid w:val="00B7784A"/>
    <w:rsid w:val="00B77E17"/>
    <w:rsid w:val="00B80151"/>
    <w:rsid w:val="00B8139A"/>
    <w:rsid w:val="00B81453"/>
    <w:rsid w:val="00B819C1"/>
    <w:rsid w:val="00B82A34"/>
    <w:rsid w:val="00B83010"/>
    <w:rsid w:val="00B83991"/>
    <w:rsid w:val="00B83CF8"/>
    <w:rsid w:val="00B84030"/>
    <w:rsid w:val="00B8467E"/>
    <w:rsid w:val="00B84913"/>
    <w:rsid w:val="00B84DEA"/>
    <w:rsid w:val="00B85033"/>
    <w:rsid w:val="00B852B4"/>
    <w:rsid w:val="00B858A9"/>
    <w:rsid w:val="00B87134"/>
    <w:rsid w:val="00B87D51"/>
    <w:rsid w:val="00B9029D"/>
    <w:rsid w:val="00B9058A"/>
    <w:rsid w:val="00B90676"/>
    <w:rsid w:val="00B90FCE"/>
    <w:rsid w:val="00B91739"/>
    <w:rsid w:val="00B924A9"/>
    <w:rsid w:val="00B9263E"/>
    <w:rsid w:val="00B92906"/>
    <w:rsid w:val="00B940BC"/>
    <w:rsid w:val="00B94C2F"/>
    <w:rsid w:val="00B94F05"/>
    <w:rsid w:val="00B94FBE"/>
    <w:rsid w:val="00B95117"/>
    <w:rsid w:val="00B95381"/>
    <w:rsid w:val="00B95706"/>
    <w:rsid w:val="00B958DA"/>
    <w:rsid w:val="00B966A9"/>
    <w:rsid w:val="00B968C2"/>
    <w:rsid w:val="00B96F9A"/>
    <w:rsid w:val="00B97064"/>
    <w:rsid w:val="00B972E2"/>
    <w:rsid w:val="00B9780D"/>
    <w:rsid w:val="00BA0D29"/>
    <w:rsid w:val="00BA11B3"/>
    <w:rsid w:val="00BA1620"/>
    <w:rsid w:val="00BA175A"/>
    <w:rsid w:val="00BA18E9"/>
    <w:rsid w:val="00BA1A3D"/>
    <w:rsid w:val="00BA1C24"/>
    <w:rsid w:val="00BA1E54"/>
    <w:rsid w:val="00BA2050"/>
    <w:rsid w:val="00BA24B3"/>
    <w:rsid w:val="00BA2967"/>
    <w:rsid w:val="00BA2D61"/>
    <w:rsid w:val="00BA3655"/>
    <w:rsid w:val="00BA3D0A"/>
    <w:rsid w:val="00BA3DD8"/>
    <w:rsid w:val="00BA45BE"/>
    <w:rsid w:val="00BA4A7E"/>
    <w:rsid w:val="00BA4B89"/>
    <w:rsid w:val="00BA4C81"/>
    <w:rsid w:val="00BA4C93"/>
    <w:rsid w:val="00BA4D36"/>
    <w:rsid w:val="00BA50AE"/>
    <w:rsid w:val="00BA6074"/>
    <w:rsid w:val="00BA6635"/>
    <w:rsid w:val="00BA66DC"/>
    <w:rsid w:val="00BA6816"/>
    <w:rsid w:val="00BA68B8"/>
    <w:rsid w:val="00BA6AD7"/>
    <w:rsid w:val="00BA75CB"/>
    <w:rsid w:val="00BB0900"/>
    <w:rsid w:val="00BB0B3B"/>
    <w:rsid w:val="00BB0BE3"/>
    <w:rsid w:val="00BB0E2D"/>
    <w:rsid w:val="00BB10CB"/>
    <w:rsid w:val="00BB1539"/>
    <w:rsid w:val="00BB15E5"/>
    <w:rsid w:val="00BB18E3"/>
    <w:rsid w:val="00BB1D47"/>
    <w:rsid w:val="00BB1E1F"/>
    <w:rsid w:val="00BB203F"/>
    <w:rsid w:val="00BB2B53"/>
    <w:rsid w:val="00BB36BE"/>
    <w:rsid w:val="00BB387D"/>
    <w:rsid w:val="00BB3FD9"/>
    <w:rsid w:val="00BB444F"/>
    <w:rsid w:val="00BB5A53"/>
    <w:rsid w:val="00BB61AB"/>
    <w:rsid w:val="00BB6225"/>
    <w:rsid w:val="00BB69B8"/>
    <w:rsid w:val="00BB69CF"/>
    <w:rsid w:val="00BB70AB"/>
    <w:rsid w:val="00BB7864"/>
    <w:rsid w:val="00BB79DD"/>
    <w:rsid w:val="00BB7B51"/>
    <w:rsid w:val="00BC1906"/>
    <w:rsid w:val="00BC1D36"/>
    <w:rsid w:val="00BC2965"/>
    <w:rsid w:val="00BC2FB2"/>
    <w:rsid w:val="00BC3461"/>
    <w:rsid w:val="00BC35A5"/>
    <w:rsid w:val="00BC3E4A"/>
    <w:rsid w:val="00BC445B"/>
    <w:rsid w:val="00BC4DF3"/>
    <w:rsid w:val="00BC4FB6"/>
    <w:rsid w:val="00BC544E"/>
    <w:rsid w:val="00BC56B1"/>
    <w:rsid w:val="00BC5A1B"/>
    <w:rsid w:val="00BC6436"/>
    <w:rsid w:val="00BC6459"/>
    <w:rsid w:val="00BC748E"/>
    <w:rsid w:val="00BC76D8"/>
    <w:rsid w:val="00BC7A88"/>
    <w:rsid w:val="00BC7AD4"/>
    <w:rsid w:val="00BD059D"/>
    <w:rsid w:val="00BD07CF"/>
    <w:rsid w:val="00BD126B"/>
    <w:rsid w:val="00BD1BF5"/>
    <w:rsid w:val="00BD2473"/>
    <w:rsid w:val="00BD2584"/>
    <w:rsid w:val="00BD2736"/>
    <w:rsid w:val="00BD3572"/>
    <w:rsid w:val="00BD3B5D"/>
    <w:rsid w:val="00BD3D1E"/>
    <w:rsid w:val="00BD3E26"/>
    <w:rsid w:val="00BD3E29"/>
    <w:rsid w:val="00BD4140"/>
    <w:rsid w:val="00BD45BC"/>
    <w:rsid w:val="00BD48BF"/>
    <w:rsid w:val="00BD4E97"/>
    <w:rsid w:val="00BD53EC"/>
    <w:rsid w:val="00BD5808"/>
    <w:rsid w:val="00BD5D03"/>
    <w:rsid w:val="00BD60B2"/>
    <w:rsid w:val="00BD683A"/>
    <w:rsid w:val="00BD6D26"/>
    <w:rsid w:val="00BD70EC"/>
    <w:rsid w:val="00BD7C47"/>
    <w:rsid w:val="00BD7F51"/>
    <w:rsid w:val="00BD7FE3"/>
    <w:rsid w:val="00BE003C"/>
    <w:rsid w:val="00BE019D"/>
    <w:rsid w:val="00BE032D"/>
    <w:rsid w:val="00BE0DA4"/>
    <w:rsid w:val="00BE1B28"/>
    <w:rsid w:val="00BE1F99"/>
    <w:rsid w:val="00BE223D"/>
    <w:rsid w:val="00BE27BC"/>
    <w:rsid w:val="00BE29A7"/>
    <w:rsid w:val="00BE33B4"/>
    <w:rsid w:val="00BE38C4"/>
    <w:rsid w:val="00BE467A"/>
    <w:rsid w:val="00BE484F"/>
    <w:rsid w:val="00BE4AD4"/>
    <w:rsid w:val="00BE5A78"/>
    <w:rsid w:val="00BE5EFB"/>
    <w:rsid w:val="00BE636D"/>
    <w:rsid w:val="00BE69F4"/>
    <w:rsid w:val="00BE6E92"/>
    <w:rsid w:val="00BE6FF6"/>
    <w:rsid w:val="00BE74AD"/>
    <w:rsid w:val="00BE74BC"/>
    <w:rsid w:val="00BE7CC0"/>
    <w:rsid w:val="00BF1335"/>
    <w:rsid w:val="00BF1E3E"/>
    <w:rsid w:val="00BF2023"/>
    <w:rsid w:val="00BF209E"/>
    <w:rsid w:val="00BF2441"/>
    <w:rsid w:val="00BF26BF"/>
    <w:rsid w:val="00BF26EB"/>
    <w:rsid w:val="00BF2B53"/>
    <w:rsid w:val="00BF2BF5"/>
    <w:rsid w:val="00BF2C38"/>
    <w:rsid w:val="00BF36F1"/>
    <w:rsid w:val="00BF4040"/>
    <w:rsid w:val="00BF45FA"/>
    <w:rsid w:val="00BF734F"/>
    <w:rsid w:val="00BF7429"/>
    <w:rsid w:val="00BF75AE"/>
    <w:rsid w:val="00BF7BB4"/>
    <w:rsid w:val="00C002E0"/>
    <w:rsid w:val="00C01E69"/>
    <w:rsid w:val="00C0202E"/>
    <w:rsid w:val="00C02121"/>
    <w:rsid w:val="00C02669"/>
    <w:rsid w:val="00C03401"/>
    <w:rsid w:val="00C0350C"/>
    <w:rsid w:val="00C03883"/>
    <w:rsid w:val="00C03E03"/>
    <w:rsid w:val="00C04862"/>
    <w:rsid w:val="00C048F2"/>
    <w:rsid w:val="00C05763"/>
    <w:rsid w:val="00C05C60"/>
    <w:rsid w:val="00C05E7F"/>
    <w:rsid w:val="00C05F78"/>
    <w:rsid w:val="00C06EF0"/>
    <w:rsid w:val="00C070B4"/>
    <w:rsid w:val="00C0776A"/>
    <w:rsid w:val="00C10282"/>
    <w:rsid w:val="00C11159"/>
    <w:rsid w:val="00C113C9"/>
    <w:rsid w:val="00C11869"/>
    <w:rsid w:val="00C119C3"/>
    <w:rsid w:val="00C11B59"/>
    <w:rsid w:val="00C12CE2"/>
    <w:rsid w:val="00C12E22"/>
    <w:rsid w:val="00C1328E"/>
    <w:rsid w:val="00C1394B"/>
    <w:rsid w:val="00C13CD2"/>
    <w:rsid w:val="00C13D55"/>
    <w:rsid w:val="00C1421B"/>
    <w:rsid w:val="00C14894"/>
    <w:rsid w:val="00C14A82"/>
    <w:rsid w:val="00C15B62"/>
    <w:rsid w:val="00C15D5D"/>
    <w:rsid w:val="00C1626C"/>
    <w:rsid w:val="00C16602"/>
    <w:rsid w:val="00C16D0D"/>
    <w:rsid w:val="00C173D4"/>
    <w:rsid w:val="00C1785F"/>
    <w:rsid w:val="00C204AB"/>
    <w:rsid w:val="00C21145"/>
    <w:rsid w:val="00C21446"/>
    <w:rsid w:val="00C21619"/>
    <w:rsid w:val="00C21EA5"/>
    <w:rsid w:val="00C21F46"/>
    <w:rsid w:val="00C244CF"/>
    <w:rsid w:val="00C245F4"/>
    <w:rsid w:val="00C24861"/>
    <w:rsid w:val="00C25063"/>
    <w:rsid w:val="00C253F8"/>
    <w:rsid w:val="00C25D3B"/>
    <w:rsid w:val="00C26577"/>
    <w:rsid w:val="00C268E6"/>
    <w:rsid w:val="00C274D3"/>
    <w:rsid w:val="00C27B91"/>
    <w:rsid w:val="00C27CEE"/>
    <w:rsid w:val="00C30873"/>
    <w:rsid w:val="00C30A35"/>
    <w:rsid w:val="00C30E20"/>
    <w:rsid w:val="00C31279"/>
    <w:rsid w:val="00C316CE"/>
    <w:rsid w:val="00C3173F"/>
    <w:rsid w:val="00C317BB"/>
    <w:rsid w:val="00C31CD4"/>
    <w:rsid w:val="00C3240A"/>
    <w:rsid w:val="00C327B5"/>
    <w:rsid w:val="00C327F6"/>
    <w:rsid w:val="00C32A94"/>
    <w:rsid w:val="00C33304"/>
    <w:rsid w:val="00C334B8"/>
    <w:rsid w:val="00C3466C"/>
    <w:rsid w:val="00C34A81"/>
    <w:rsid w:val="00C34C57"/>
    <w:rsid w:val="00C35125"/>
    <w:rsid w:val="00C353BE"/>
    <w:rsid w:val="00C35A76"/>
    <w:rsid w:val="00C3633C"/>
    <w:rsid w:val="00C366CD"/>
    <w:rsid w:val="00C416FF"/>
    <w:rsid w:val="00C419EA"/>
    <w:rsid w:val="00C43578"/>
    <w:rsid w:val="00C4396D"/>
    <w:rsid w:val="00C44042"/>
    <w:rsid w:val="00C44555"/>
    <w:rsid w:val="00C44C75"/>
    <w:rsid w:val="00C4559F"/>
    <w:rsid w:val="00C45C7F"/>
    <w:rsid w:val="00C463D3"/>
    <w:rsid w:val="00C46528"/>
    <w:rsid w:val="00C46E20"/>
    <w:rsid w:val="00C46F98"/>
    <w:rsid w:val="00C50C32"/>
    <w:rsid w:val="00C51027"/>
    <w:rsid w:val="00C51154"/>
    <w:rsid w:val="00C51408"/>
    <w:rsid w:val="00C515BC"/>
    <w:rsid w:val="00C523DB"/>
    <w:rsid w:val="00C526DC"/>
    <w:rsid w:val="00C52E1E"/>
    <w:rsid w:val="00C53471"/>
    <w:rsid w:val="00C53575"/>
    <w:rsid w:val="00C53A4D"/>
    <w:rsid w:val="00C54349"/>
    <w:rsid w:val="00C545BA"/>
    <w:rsid w:val="00C551CE"/>
    <w:rsid w:val="00C55C44"/>
    <w:rsid w:val="00C55E06"/>
    <w:rsid w:val="00C56239"/>
    <w:rsid w:val="00C56577"/>
    <w:rsid w:val="00C565F3"/>
    <w:rsid w:val="00C56700"/>
    <w:rsid w:val="00C5672C"/>
    <w:rsid w:val="00C56E5F"/>
    <w:rsid w:val="00C57C58"/>
    <w:rsid w:val="00C57CB7"/>
    <w:rsid w:val="00C60F37"/>
    <w:rsid w:val="00C611EC"/>
    <w:rsid w:val="00C6156B"/>
    <w:rsid w:val="00C61588"/>
    <w:rsid w:val="00C615AC"/>
    <w:rsid w:val="00C61D43"/>
    <w:rsid w:val="00C62215"/>
    <w:rsid w:val="00C6244E"/>
    <w:rsid w:val="00C62561"/>
    <w:rsid w:val="00C62A18"/>
    <w:rsid w:val="00C62E5E"/>
    <w:rsid w:val="00C636E0"/>
    <w:rsid w:val="00C63BB5"/>
    <w:rsid w:val="00C64086"/>
    <w:rsid w:val="00C64411"/>
    <w:rsid w:val="00C64AB8"/>
    <w:rsid w:val="00C64D26"/>
    <w:rsid w:val="00C65158"/>
    <w:rsid w:val="00C65876"/>
    <w:rsid w:val="00C65DF8"/>
    <w:rsid w:val="00C65F52"/>
    <w:rsid w:val="00C661E8"/>
    <w:rsid w:val="00C663F4"/>
    <w:rsid w:val="00C66995"/>
    <w:rsid w:val="00C66CCA"/>
    <w:rsid w:val="00C67306"/>
    <w:rsid w:val="00C706FD"/>
    <w:rsid w:val="00C70F4F"/>
    <w:rsid w:val="00C713D7"/>
    <w:rsid w:val="00C7172A"/>
    <w:rsid w:val="00C7186F"/>
    <w:rsid w:val="00C73E9B"/>
    <w:rsid w:val="00C741BE"/>
    <w:rsid w:val="00C744C5"/>
    <w:rsid w:val="00C75350"/>
    <w:rsid w:val="00C753EA"/>
    <w:rsid w:val="00C75401"/>
    <w:rsid w:val="00C75849"/>
    <w:rsid w:val="00C75B4F"/>
    <w:rsid w:val="00C760B0"/>
    <w:rsid w:val="00C76D7F"/>
    <w:rsid w:val="00C80BE6"/>
    <w:rsid w:val="00C80D6F"/>
    <w:rsid w:val="00C80F8F"/>
    <w:rsid w:val="00C81695"/>
    <w:rsid w:val="00C816C0"/>
    <w:rsid w:val="00C8254D"/>
    <w:rsid w:val="00C826D8"/>
    <w:rsid w:val="00C8292A"/>
    <w:rsid w:val="00C83266"/>
    <w:rsid w:val="00C83512"/>
    <w:rsid w:val="00C842C6"/>
    <w:rsid w:val="00C844F9"/>
    <w:rsid w:val="00C84ACA"/>
    <w:rsid w:val="00C84C18"/>
    <w:rsid w:val="00C84DC6"/>
    <w:rsid w:val="00C85019"/>
    <w:rsid w:val="00C85913"/>
    <w:rsid w:val="00C85CFD"/>
    <w:rsid w:val="00C86638"/>
    <w:rsid w:val="00C86767"/>
    <w:rsid w:val="00C86BC6"/>
    <w:rsid w:val="00C871A9"/>
    <w:rsid w:val="00C87279"/>
    <w:rsid w:val="00C873C8"/>
    <w:rsid w:val="00C90DFC"/>
    <w:rsid w:val="00C91CF5"/>
    <w:rsid w:val="00C91E7A"/>
    <w:rsid w:val="00C9222C"/>
    <w:rsid w:val="00C92310"/>
    <w:rsid w:val="00C92504"/>
    <w:rsid w:val="00C926FB"/>
    <w:rsid w:val="00C927D0"/>
    <w:rsid w:val="00C928B6"/>
    <w:rsid w:val="00C92EC5"/>
    <w:rsid w:val="00C9363E"/>
    <w:rsid w:val="00C93735"/>
    <w:rsid w:val="00C93812"/>
    <w:rsid w:val="00C9401C"/>
    <w:rsid w:val="00C94352"/>
    <w:rsid w:val="00C943CD"/>
    <w:rsid w:val="00C94C14"/>
    <w:rsid w:val="00C94E42"/>
    <w:rsid w:val="00C94E6B"/>
    <w:rsid w:val="00C95A21"/>
    <w:rsid w:val="00C95B46"/>
    <w:rsid w:val="00C96203"/>
    <w:rsid w:val="00C96DBB"/>
    <w:rsid w:val="00C9763E"/>
    <w:rsid w:val="00C97919"/>
    <w:rsid w:val="00C97990"/>
    <w:rsid w:val="00CA035A"/>
    <w:rsid w:val="00CA0ADD"/>
    <w:rsid w:val="00CA0FE8"/>
    <w:rsid w:val="00CA168C"/>
    <w:rsid w:val="00CA217F"/>
    <w:rsid w:val="00CA2654"/>
    <w:rsid w:val="00CA32BF"/>
    <w:rsid w:val="00CA3635"/>
    <w:rsid w:val="00CA3893"/>
    <w:rsid w:val="00CA4F13"/>
    <w:rsid w:val="00CA5423"/>
    <w:rsid w:val="00CA6060"/>
    <w:rsid w:val="00CA6956"/>
    <w:rsid w:val="00CA7411"/>
    <w:rsid w:val="00CA7507"/>
    <w:rsid w:val="00CA76F6"/>
    <w:rsid w:val="00CA7BD0"/>
    <w:rsid w:val="00CB0099"/>
    <w:rsid w:val="00CB036C"/>
    <w:rsid w:val="00CB0EE7"/>
    <w:rsid w:val="00CB10B1"/>
    <w:rsid w:val="00CB1528"/>
    <w:rsid w:val="00CB1882"/>
    <w:rsid w:val="00CB1A62"/>
    <w:rsid w:val="00CB1B68"/>
    <w:rsid w:val="00CB1EE5"/>
    <w:rsid w:val="00CB2149"/>
    <w:rsid w:val="00CB251C"/>
    <w:rsid w:val="00CB294E"/>
    <w:rsid w:val="00CB2F7B"/>
    <w:rsid w:val="00CB31CD"/>
    <w:rsid w:val="00CB324B"/>
    <w:rsid w:val="00CB3D35"/>
    <w:rsid w:val="00CB40B7"/>
    <w:rsid w:val="00CB4BAB"/>
    <w:rsid w:val="00CB4DA9"/>
    <w:rsid w:val="00CB50F3"/>
    <w:rsid w:val="00CB52FA"/>
    <w:rsid w:val="00CB584B"/>
    <w:rsid w:val="00CB5987"/>
    <w:rsid w:val="00CB691A"/>
    <w:rsid w:val="00CB708C"/>
    <w:rsid w:val="00CB7656"/>
    <w:rsid w:val="00CB7CCA"/>
    <w:rsid w:val="00CC0250"/>
    <w:rsid w:val="00CC0490"/>
    <w:rsid w:val="00CC07FE"/>
    <w:rsid w:val="00CC09CD"/>
    <w:rsid w:val="00CC0CC7"/>
    <w:rsid w:val="00CC1193"/>
    <w:rsid w:val="00CC16FD"/>
    <w:rsid w:val="00CC1F1A"/>
    <w:rsid w:val="00CC292B"/>
    <w:rsid w:val="00CC2C17"/>
    <w:rsid w:val="00CC3109"/>
    <w:rsid w:val="00CC39D4"/>
    <w:rsid w:val="00CC3CD2"/>
    <w:rsid w:val="00CC3E87"/>
    <w:rsid w:val="00CC440F"/>
    <w:rsid w:val="00CC4698"/>
    <w:rsid w:val="00CC5224"/>
    <w:rsid w:val="00CC5928"/>
    <w:rsid w:val="00CC5F2A"/>
    <w:rsid w:val="00CC5F9F"/>
    <w:rsid w:val="00CC6039"/>
    <w:rsid w:val="00CC608C"/>
    <w:rsid w:val="00CC6C6C"/>
    <w:rsid w:val="00CC749F"/>
    <w:rsid w:val="00CC7673"/>
    <w:rsid w:val="00CC79BB"/>
    <w:rsid w:val="00CD02E2"/>
    <w:rsid w:val="00CD03B4"/>
    <w:rsid w:val="00CD06F8"/>
    <w:rsid w:val="00CD0770"/>
    <w:rsid w:val="00CD0DA1"/>
    <w:rsid w:val="00CD108D"/>
    <w:rsid w:val="00CD1E5D"/>
    <w:rsid w:val="00CD1EE7"/>
    <w:rsid w:val="00CD232C"/>
    <w:rsid w:val="00CD25F5"/>
    <w:rsid w:val="00CD2666"/>
    <w:rsid w:val="00CD2D30"/>
    <w:rsid w:val="00CD3401"/>
    <w:rsid w:val="00CD3C3E"/>
    <w:rsid w:val="00CD4261"/>
    <w:rsid w:val="00CD4DB4"/>
    <w:rsid w:val="00CD50A1"/>
    <w:rsid w:val="00CD523E"/>
    <w:rsid w:val="00CD59AE"/>
    <w:rsid w:val="00CD623B"/>
    <w:rsid w:val="00CD6403"/>
    <w:rsid w:val="00CD6953"/>
    <w:rsid w:val="00CD696B"/>
    <w:rsid w:val="00CD76CE"/>
    <w:rsid w:val="00CD7B69"/>
    <w:rsid w:val="00CD7DCF"/>
    <w:rsid w:val="00CE041B"/>
    <w:rsid w:val="00CE07FD"/>
    <w:rsid w:val="00CE0E85"/>
    <w:rsid w:val="00CE1010"/>
    <w:rsid w:val="00CE1535"/>
    <w:rsid w:val="00CE288B"/>
    <w:rsid w:val="00CE2924"/>
    <w:rsid w:val="00CE2C88"/>
    <w:rsid w:val="00CE31D8"/>
    <w:rsid w:val="00CE3830"/>
    <w:rsid w:val="00CE3A84"/>
    <w:rsid w:val="00CE4016"/>
    <w:rsid w:val="00CE4034"/>
    <w:rsid w:val="00CE4157"/>
    <w:rsid w:val="00CE4E4B"/>
    <w:rsid w:val="00CE52DE"/>
    <w:rsid w:val="00CE53B8"/>
    <w:rsid w:val="00CE572E"/>
    <w:rsid w:val="00CE587A"/>
    <w:rsid w:val="00CE5AC0"/>
    <w:rsid w:val="00CE5B02"/>
    <w:rsid w:val="00CE5B96"/>
    <w:rsid w:val="00CE65E8"/>
    <w:rsid w:val="00CE67C0"/>
    <w:rsid w:val="00CE7163"/>
    <w:rsid w:val="00CE7174"/>
    <w:rsid w:val="00CE763B"/>
    <w:rsid w:val="00CE7B97"/>
    <w:rsid w:val="00CF0528"/>
    <w:rsid w:val="00CF0BD2"/>
    <w:rsid w:val="00CF0CED"/>
    <w:rsid w:val="00CF13A0"/>
    <w:rsid w:val="00CF1420"/>
    <w:rsid w:val="00CF1892"/>
    <w:rsid w:val="00CF1B5B"/>
    <w:rsid w:val="00CF2356"/>
    <w:rsid w:val="00CF2E4D"/>
    <w:rsid w:val="00CF3F0F"/>
    <w:rsid w:val="00CF40E8"/>
    <w:rsid w:val="00CF426D"/>
    <w:rsid w:val="00CF42F5"/>
    <w:rsid w:val="00CF44ED"/>
    <w:rsid w:val="00CF5047"/>
    <w:rsid w:val="00CF50AC"/>
    <w:rsid w:val="00CF50C4"/>
    <w:rsid w:val="00CF60E2"/>
    <w:rsid w:val="00CF6A8A"/>
    <w:rsid w:val="00CF6B91"/>
    <w:rsid w:val="00CF6E9E"/>
    <w:rsid w:val="00CF7830"/>
    <w:rsid w:val="00CF7FDE"/>
    <w:rsid w:val="00D000B0"/>
    <w:rsid w:val="00D001A2"/>
    <w:rsid w:val="00D0097C"/>
    <w:rsid w:val="00D00CD9"/>
    <w:rsid w:val="00D00FD0"/>
    <w:rsid w:val="00D017E7"/>
    <w:rsid w:val="00D018A0"/>
    <w:rsid w:val="00D0290A"/>
    <w:rsid w:val="00D02CAE"/>
    <w:rsid w:val="00D0325D"/>
    <w:rsid w:val="00D039B7"/>
    <w:rsid w:val="00D03A02"/>
    <w:rsid w:val="00D03D08"/>
    <w:rsid w:val="00D04C87"/>
    <w:rsid w:val="00D05044"/>
    <w:rsid w:val="00D050BA"/>
    <w:rsid w:val="00D05191"/>
    <w:rsid w:val="00D05292"/>
    <w:rsid w:val="00D05976"/>
    <w:rsid w:val="00D05A1F"/>
    <w:rsid w:val="00D061C0"/>
    <w:rsid w:val="00D0698D"/>
    <w:rsid w:val="00D06F03"/>
    <w:rsid w:val="00D07738"/>
    <w:rsid w:val="00D078BF"/>
    <w:rsid w:val="00D07BDD"/>
    <w:rsid w:val="00D10299"/>
    <w:rsid w:val="00D10A4C"/>
    <w:rsid w:val="00D10E33"/>
    <w:rsid w:val="00D11048"/>
    <w:rsid w:val="00D115C3"/>
    <w:rsid w:val="00D11C53"/>
    <w:rsid w:val="00D12906"/>
    <w:rsid w:val="00D12B30"/>
    <w:rsid w:val="00D1320E"/>
    <w:rsid w:val="00D149B3"/>
    <w:rsid w:val="00D15360"/>
    <w:rsid w:val="00D159B6"/>
    <w:rsid w:val="00D15DFB"/>
    <w:rsid w:val="00D17550"/>
    <w:rsid w:val="00D1768A"/>
    <w:rsid w:val="00D17D26"/>
    <w:rsid w:val="00D2034A"/>
    <w:rsid w:val="00D2093C"/>
    <w:rsid w:val="00D216DA"/>
    <w:rsid w:val="00D21ECA"/>
    <w:rsid w:val="00D22ABA"/>
    <w:rsid w:val="00D230DE"/>
    <w:rsid w:val="00D231C9"/>
    <w:rsid w:val="00D2367A"/>
    <w:rsid w:val="00D23AD9"/>
    <w:rsid w:val="00D24AC4"/>
    <w:rsid w:val="00D24B1E"/>
    <w:rsid w:val="00D24B74"/>
    <w:rsid w:val="00D24CFA"/>
    <w:rsid w:val="00D24FD9"/>
    <w:rsid w:val="00D2516D"/>
    <w:rsid w:val="00D25870"/>
    <w:rsid w:val="00D27107"/>
    <w:rsid w:val="00D30019"/>
    <w:rsid w:val="00D305BC"/>
    <w:rsid w:val="00D30C45"/>
    <w:rsid w:val="00D30C87"/>
    <w:rsid w:val="00D312F4"/>
    <w:rsid w:val="00D3168B"/>
    <w:rsid w:val="00D31D7E"/>
    <w:rsid w:val="00D32059"/>
    <w:rsid w:val="00D32553"/>
    <w:rsid w:val="00D33FAD"/>
    <w:rsid w:val="00D34C6E"/>
    <w:rsid w:val="00D3544A"/>
    <w:rsid w:val="00D358B9"/>
    <w:rsid w:val="00D35BE5"/>
    <w:rsid w:val="00D35F08"/>
    <w:rsid w:val="00D37BFF"/>
    <w:rsid w:val="00D37C0D"/>
    <w:rsid w:val="00D37D30"/>
    <w:rsid w:val="00D37F87"/>
    <w:rsid w:val="00D40096"/>
    <w:rsid w:val="00D4122E"/>
    <w:rsid w:val="00D41450"/>
    <w:rsid w:val="00D41E72"/>
    <w:rsid w:val="00D4243E"/>
    <w:rsid w:val="00D43704"/>
    <w:rsid w:val="00D455A3"/>
    <w:rsid w:val="00D45804"/>
    <w:rsid w:val="00D463C2"/>
    <w:rsid w:val="00D468C2"/>
    <w:rsid w:val="00D47811"/>
    <w:rsid w:val="00D47BB2"/>
    <w:rsid w:val="00D47EA8"/>
    <w:rsid w:val="00D503B5"/>
    <w:rsid w:val="00D50A85"/>
    <w:rsid w:val="00D51980"/>
    <w:rsid w:val="00D52BC0"/>
    <w:rsid w:val="00D52DFD"/>
    <w:rsid w:val="00D534C2"/>
    <w:rsid w:val="00D53E3B"/>
    <w:rsid w:val="00D54479"/>
    <w:rsid w:val="00D54BBC"/>
    <w:rsid w:val="00D54F23"/>
    <w:rsid w:val="00D558EE"/>
    <w:rsid w:val="00D55B05"/>
    <w:rsid w:val="00D55EA4"/>
    <w:rsid w:val="00D5606E"/>
    <w:rsid w:val="00D560CE"/>
    <w:rsid w:val="00D56B1F"/>
    <w:rsid w:val="00D572A0"/>
    <w:rsid w:val="00D57881"/>
    <w:rsid w:val="00D600F3"/>
    <w:rsid w:val="00D60101"/>
    <w:rsid w:val="00D60B70"/>
    <w:rsid w:val="00D60C0A"/>
    <w:rsid w:val="00D60F15"/>
    <w:rsid w:val="00D616B4"/>
    <w:rsid w:val="00D6199F"/>
    <w:rsid w:val="00D61D94"/>
    <w:rsid w:val="00D61F26"/>
    <w:rsid w:val="00D620B6"/>
    <w:rsid w:val="00D629E6"/>
    <w:rsid w:val="00D62A2C"/>
    <w:rsid w:val="00D62C81"/>
    <w:rsid w:val="00D63075"/>
    <w:rsid w:val="00D630BF"/>
    <w:rsid w:val="00D63232"/>
    <w:rsid w:val="00D636C2"/>
    <w:rsid w:val="00D63BCB"/>
    <w:rsid w:val="00D64201"/>
    <w:rsid w:val="00D6425C"/>
    <w:rsid w:val="00D64476"/>
    <w:rsid w:val="00D64610"/>
    <w:rsid w:val="00D648C3"/>
    <w:rsid w:val="00D65685"/>
    <w:rsid w:val="00D656A5"/>
    <w:rsid w:val="00D65F18"/>
    <w:rsid w:val="00D65F97"/>
    <w:rsid w:val="00D661E1"/>
    <w:rsid w:val="00D66C04"/>
    <w:rsid w:val="00D671B5"/>
    <w:rsid w:val="00D67366"/>
    <w:rsid w:val="00D677C8"/>
    <w:rsid w:val="00D67B23"/>
    <w:rsid w:val="00D67BB4"/>
    <w:rsid w:val="00D706B5"/>
    <w:rsid w:val="00D706B6"/>
    <w:rsid w:val="00D70BF6"/>
    <w:rsid w:val="00D7175A"/>
    <w:rsid w:val="00D71D32"/>
    <w:rsid w:val="00D71E64"/>
    <w:rsid w:val="00D71F75"/>
    <w:rsid w:val="00D72716"/>
    <w:rsid w:val="00D733D7"/>
    <w:rsid w:val="00D735F3"/>
    <w:rsid w:val="00D739F9"/>
    <w:rsid w:val="00D741BE"/>
    <w:rsid w:val="00D74592"/>
    <w:rsid w:val="00D74E2F"/>
    <w:rsid w:val="00D74E39"/>
    <w:rsid w:val="00D75578"/>
    <w:rsid w:val="00D75FFA"/>
    <w:rsid w:val="00D769D7"/>
    <w:rsid w:val="00D7733B"/>
    <w:rsid w:val="00D77845"/>
    <w:rsid w:val="00D8021B"/>
    <w:rsid w:val="00D804EF"/>
    <w:rsid w:val="00D80523"/>
    <w:rsid w:val="00D80A19"/>
    <w:rsid w:val="00D81C03"/>
    <w:rsid w:val="00D81E1A"/>
    <w:rsid w:val="00D826F9"/>
    <w:rsid w:val="00D8270D"/>
    <w:rsid w:val="00D82EEA"/>
    <w:rsid w:val="00D8342F"/>
    <w:rsid w:val="00D834D9"/>
    <w:rsid w:val="00D84676"/>
    <w:rsid w:val="00D84AB4"/>
    <w:rsid w:val="00D853F2"/>
    <w:rsid w:val="00D855ED"/>
    <w:rsid w:val="00D85C54"/>
    <w:rsid w:val="00D863BE"/>
    <w:rsid w:val="00D87611"/>
    <w:rsid w:val="00D908B5"/>
    <w:rsid w:val="00D90F56"/>
    <w:rsid w:val="00D91132"/>
    <w:rsid w:val="00D915C7"/>
    <w:rsid w:val="00D91910"/>
    <w:rsid w:val="00D91F08"/>
    <w:rsid w:val="00D921A0"/>
    <w:rsid w:val="00D924AC"/>
    <w:rsid w:val="00D9250D"/>
    <w:rsid w:val="00D92B1E"/>
    <w:rsid w:val="00D92D9C"/>
    <w:rsid w:val="00D92F43"/>
    <w:rsid w:val="00D93667"/>
    <w:rsid w:val="00D93A87"/>
    <w:rsid w:val="00D93B0C"/>
    <w:rsid w:val="00D9459A"/>
    <w:rsid w:val="00D9485F"/>
    <w:rsid w:val="00D9545E"/>
    <w:rsid w:val="00D960B2"/>
    <w:rsid w:val="00D9662F"/>
    <w:rsid w:val="00D979DC"/>
    <w:rsid w:val="00D97B67"/>
    <w:rsid w:val="00D97D2D"/>
    <w:rsid w:val="00D97D92"/>
    <w:rsid w:val="00DA01D4"/>
    <w:rsid w:val="00DA081E"/>
    <w:rsid w:val="00DA1732"/>
    <w:rsid w:val="00DA1A61"/>
    <w:rsid w:val="00DA1BED"/>
    <w:rsid w:val="00DA1C02"/>
    <w:rsid w:val="00DA1F16"/>
    <w:rsid w:val="00DA202A"/>
    <w:rsid w:val="00DA237E"/>
    <w:rsid w:val="00DA29FB"/>
    <w:rsid w:val="00DA3079"/>
    <w:rsid w:val="00DA3EC7"/>
    <w:rsid w:val="00DA3FE1"/>
    <w:rsid w:val="00DA4662"/>
    <w:rsid w:val="00DA47DC"/>
    <w:rsid w:val="00DA4B2A"/>
    <w:rsid w:val="00DA4CC4"/>
    <w:rsid w:val="00DA5147"/>
    <w:rsid w:val="00DA5599"/>
    <w:rsid w:val="00DA5A45"/>
    <w:rsid w:val="00DA615D"/>
    <w:rsid w:val="00DA6908"/>
    <w:rsid w:val="00DA7E60"/>
    <w:rsid w:val="00DA7F56"/>
    <w:rsid w:val="00DB00CF"/>
    <w:rsid w:val="00DB0768"/>
    <w:rsid w:val="00DB0D1D"/>
    <w:rsid w:val="00DB16E6"/>
    <w:rsid w:val="00DB18F1"/>
    <w:rsid w:val="00DB1914"/>
    <w:rsid w:val="00DB3997"/>
    <w:rsid w:val="00DB3DB1"/>
    <w:rsid w:val="00DB41E5"/>
    <w:rsid w:val="00DB4DA3"/>
    <w:rsid w:val="00DB4E30"/>
    <w:rsid w:val="00DB53E5"/>
    <w:rsid w:val="00DB74C3"/>
    <w:rsid w:val="00DC073C"/>
    <w:rsid w:val="00DC097A"/>
    <w:rsid w:val="00DC108C"/>
    <w:rsid w:val="00DC2725"/>
    <w:rsid w:val="00DC281B"/>
    <w:rsid w:val="00DC3102"/>
    <w:rsid w:val="00DC32DA"/>
    <w:rsid w:val="00DC34F9"/>
    <w:rsid w:val="00DC3876"/>
    <w:rsid w:val="00DC3A08"/>
    <w:rsid w:val="00DC3BC3"/>
    <w:rsid w:val="00DC4830"/>
    <w:rsid w:val="00DC5051"/>
    <w:rsid w:val="00DC5484"/>
    <w:rsid w:val="00DC55BA"/>
    <w:rsid w:val="00DC577F"/>
    <w:rsid w:val="00DC5DFB"/>
    <w:rsid w:val="00DC5EB7"/>
    <w:rsid w:val="00DC621C"/>
    <w:rsid w:val="00DC6946"/>
    <w:rsid w:val="00DC75BF"/>
    <w:rsid w:val="00DC7819"/>
    <w:rsid w:val="00DC7C2C"/>
    <w:rsid w:val="00DC7F9D"/>
    <w:rsid w:val="00DD006B"/>
    <w:rsid w:val="00DD0C11"/>
    <w:rsid w:val="00DD1423"/>
    <w:rsid w:val="00DD1921"/>
    <w:rsid w:val="00DD282D"/>
    <w:rsid w:val="00DD2831"/>
    <w:rsid w:val="00DD2E67"/>
    <w:rsid w:val="00DD342A"/>
    <w:rsid w:val="00DD418C"/>
    <w:rsid w:val="00DD44E4"/>
    <w:rsid w:val="00DD4629"/>
    <w:rsid w:val="00DD5726"/>
    <w:rsid w:val="00DD623B"/>
    <w:rsid w:val="00DD6511"/>
    <w:rsid w:val="00DD680C"/>
    <w:rsid w:val="00DD6AE8"/>
    <w:rsid w:val="00DD6EEB"/>
    <w:rsid w:val="00DD7A63"/>
    <w:rsid w:val="00DD7C0B"/>
    <w:rsid w:val="00DD7F9F"/>
    <w:rsid w:val="00DE04E5"/>
    <w:rsid w:val="00DE0EF4"/>
    <w:rsid w:val="00DE174B"/>
    <w:rsid w:val="00DE1C82"/>
    <w:rsid w:val="00DE20F4"/>
    <w:rsid w:val="00DE23E3"/>
    <w:rsid w:val="00DE2585"/>
    <w:rsid w:val="00DE3157"/>
    <w:rsid w:val="00DE3A61"/>
    <w:rsid w:val="00DE45F4"/>
    <w:rsid w:val="00DE5AF2"/>
    <w:rsid w:val="00DE60D9"/>
    <w:rsid w:val="00DE63EF"/>
    <w:rsid w:val="00DE6C45"/>
    <w:rsid w:val="00DE7284"/>
    <w:rsid w:val="00DE7488"/>
    <w:rsid w:val="00DE7EF1"/>
    <w:rsid w:val="00DE7FF9"/>
    <w:rsid w:val="00DF017A"/>
    <w:rsid w:val="00DF03A3"/>
    <w:rsid w:val="00DF0BB4"/>
    <w:rsid w:val="00DF101B"/>
    <w:rsid w:val="00DF11A9"/>
    <w:rsid w:val="00DF1679"/>
    <w:rsid w:val="00DF25A1"/>
    <w:rsid w:val="00DF2C56"/>
    <w:rsid w:val="00DF2E72"/>
    <w:rsid w:val="00DF33C5"/>
    <w:rsid w:val="00DF3F26"/>
    <w:rsid w:val="00DF4978"/>
    <w:rsid w:val="00DF5256"/>
    <w:rsid w:val="00DF5394"/>
    <w:rsid w:val="00DF5467"/>
    <w:rsid w:val="00DF6181"/>
    <w:rsid w:val="00DF6504"/>
    <w:rsid w:val="00DF6814"/>
    <w:rsid w:val="00DF6868"/>
    <w:rsid w:val="00DF6B52"/>
    <w:rsid w:val="00DF6C5E"/>
    <w:rsid w:val="00DF7B4E"/>
    <w:rsid w:val="00E00072"/>
    <w:rsid w:val="00E005E2"/>
    <w:rsid w:val="00E007CB"/>
    <w:rsid w:val="00E007D5"/>
    <w:rsid w:val="00E00C07"/>
    <w:rsid w:val="00E00F67"/>
    <w:rsid w:val="00E0289E"/>
    <w:rsid w:val="00E02D63"/>
    <w:rsid w:val="00E02EAC"/>
    <w:rsid w:val="00E02FC9"/>
    <w:rsid w:val="00E03539"/>
    <w:rsid w:val="00E03F11"/>
    <w:rsid w:val="00E047C6"/>
    <w:rsid w:val="00E04F22"/>
    <w:rsid w:val="00E0549F"/>
    <w:rsid w:val="00E05DAD"/>
    <w:rsid w:val="00E05E29"/>
    <w:rsid w:val="00E066A0"/>
    <w:rsid w:val="00E06AC9"/>
    <w:rsid w:val="00E070F8"/>
    <w:rsid w:val="00E074B5"/>
    <w:rsid w:val="00E1009F"/>
    <w:rsid w:val="00E10282"/>
    <w:rsid w:val="00E103B6"/>
    <w:rsid w:val="00E1091B"/>
    <w:rsid w:val="00E10C4C"/>
    <w:rsid w:val="00E11EBD"/>
    <w:rsid w:val="00E11ED6"/>
    <w:rsid w:val="00E11FD2"/>
    <w:rsid w:val="00E1260D"/>
    <w:rsid w:val="00E12D7E"/>
    <w:rsid w:val="00E135BE"/>
    <w:rsid w:val="00E136EC"/>
    <w:rsid w:val="00E13925"/>
    <w:rsid w:val="00E13F0A"/>
    <w:rsid w:val="00E14517"/>
    <w:rsid w:val="00E14601"/>
    <w:rsid w:val="00E14D1F"/>
    <w:rsid w:val="00E14DBB"/>
    <w:rsid w:val="00E1524D"/>
    <w:rsid w:val="00E15E4E"/>
    <w:rsid w:val="00E16023"/>
    <w:rsid w:val="00E16310"/>
    <w:rsid w:val="00E16328"/>
    <w:rsid w:val="00E1646F"/>
    <w:rsid w:val="00E17120"/>
    <w:rsid w:val="00E172F6"/>
    <w:rsid w:val="00E178EB"/>
    <w:rsid w:val="00E17D44"/>
    <w:rsid w:val="00E206FC"/>
    <w:rsid w:val="00E20E89"/>
    <w:rsid w:val="00E210DC"/>
    <w:rsid w:val="00E21228"/>
    <w:rsid w:val="00E2132F"/>
    <w:rsid w:val="00E221B3"/>
    <w:rsid w:val="00E222A5"/>
    <w:rsid w:val="00E228C7"/>
    <w:rsid w:val="00E23705"/>
    <w:rsid w:val="00E24443"/>
    <w:rsid w:val="00E247EC"/>
    <w:rsid w:val="00E24AC1"/>
    <w:rsid w:val="00E24E4D"/>
    <w:rsid w:val="00E24F85"/>
    <w:rsid w:val="00E25369"/>
    <w:rsid w:val="00E25A60"/>
    <w:rsid w:val="00E25D4C"/>
    <w:rsid w:val="00E25FFF"/>
    <w:rsid w:val="00E2659B"/>
    <w:rsid w:val="00E27C26"/>
    <w:rsid w:val="00E302BD"/>
    <w:rsid w:val="00E30334"/>
    <w:rsid w:val="00E307CB"/>
    <w:rsid w:val="00E314F0"/>
    <w:rsid w:val="00E31D2E"/>
    <w:rsid w:val="00E32032"/>
    <w:rsid w:val="00E325D9"/>
    <w:rsid w:val="00E32F50"/>
    <w:rsid w:val="00E34113"/>
    <w:rsid w:val="00E3450E"/>
    <w:rsid w:val="00E35384"/>
    <w:rsid w:val="00E355F0"/>
    <w:rsid w:val="00E35B81"/>
    <w:rsid w:val="00E35BD2"/>
    <w:rsid w:val="00E35F03"/>
    <w:rsid w:val="00E36177"/>
    <w:rsid w:val="00E3654A"/>
    <w:rsid w:val="00E36E81"/>
    <w:rsid w:val="00E37922"/>
    <w:rsid w:val="00E4142B"/>
    <w:rsid w:val="00E42251"/>
    <w:rsid w:val="00E422BF"/>
    <w:rsid w:val="00E428B1"/>
    <w:rsid w:val="00E42BEC"/>
    <w:rsid w:val="00E42DF6"/>
    <w:rsid w:val="00E43592"/>
    <w:rsid w:val="00E43A2C"/>
    <w:rsid w:val="00E44B60"/>
    <w:rsid w:val="00E45735"/>
    <w:rsid w:val="00E45DC3"/>
    <w:rsid w:val="00E45EDB"/>
    <w:rsid w:val="00E460BC"/>
    <w:rsid w:val="00E460FA"/>
    <w:rsid w:val="00E46290"/>
    <w:rsid w:val="00E4667C"/>
    <w:rsid w:val="00E46D8E"/>
    <w:rsid w:val="00E47177"/>
    <w:rsid w:val="00E47510"/>
    <w:rsid w:val="00E477FE"/>
    <w:rsid w:val="00E478CD"/>
    <w:rsid w:val="00E47BBC"/>
    <w:rsid w:val="00E50685"/>
    <w:rsid w:val="00E51659"/>
    <w:rsid w:val="00E51A82"/>
    <w:rsid w:val="00E51E84"/>
    <w:rsid w:val="00E51EEC"/>
    <w:rsid w:val="00E52C4B"/>
    <w:rsid w:val="00E5328B"/>
    <w:rsid w:val="00E532E4"/>
    <w:rsid w:val="00E53684"/>
    <w:rsid w:val="00E54329"/>
    <w:rsid w:val="00E544DD"/>
    <w:rsid w:val="00E54689"/>
    <w:rsid w:val="00E54B14"/>
    <w:rsid w:val="00E54E6E"/>
    <w:rsid w:val="00E54F91"/>
    <w:rsid w:val="00E55270"/>
    <w:rsid w:val="00E56101"/>
    <w:rsid w:val="00E566BC"/>
    <w:rsid w:val="00E56D80"/>
    <w:rsid w:val="00E5745A"/>
    <w:rsid w:val="00E576BB"/>
    <w:rsid w:val="00E60204"/>
    <w:rsid w:val="00E607BC"/>
    <w:rsid w:val="00E60B31"/>
    <w:rsid w:val="00E616F1"/>
    <w:rsid w:val="00E62AC9"/>
    <w:rsid w:val="00E63079"/>
    <w:rsid w:val="00E632DB"/>
    <w:rsid w:val="00E6332A"/>
    <w:rsid w:val="00E63771"/>
    <w:rsid w:val="00E63A3E"/>
    <w:rsid w:val="00E641F9"/>
    <w:rsid w:val="00E645DF"/>
    <w:rsid w:val="00E645E6"/>
    <w:rsid w:val="00E64D07"/>
    <w:rsid w:val="00E657BA"/>
    <w:rsid w:val="00E66C2A"/>
    <w:rsid w:val="00E66E3D"/>
    <w:rsid w:val="00E671E0"/>
    <w:rsid w:val="00E67500"/>
    <w:rsid w:val="00E67762"/>
    <w:rsid w:val="00E67813"/>
    <w:rsid w:val="00E67D1F"/>
    <w:rsid w:val="00E700E2"/>
    <w:rsid w:val="00E705B0"/>
    <w:rsid w:val="00E70D82"/>
    <w:rsid w:val="00E71120"/>
    <w:rsid w:val="00E717C3"/>
    <w:rsid w:val="00E71825"/>
    <w:rsid w:val="00E72F9E"/>
    <w:rsid w:val="00E7328B"/>
    <w:rsid w:val="00E73290"/>
    <w:rsid w:val="00E73C5E"/>
    <w:rsid w:val="00E743B1"/>
    <w:rsid w:val="00E74578"/>
    <w:rsid w:val="00E75C9F"/>
    <w:rsid w:val="00E75F2B"/>
    <w:rsid w:val="00E760C9"/>
    <w:rsid w:val="00E77899"/>
    <w:rsid w:val="00E77E69"/>
    <w:rsid w:val="00E814B0"/>
    <w:rsid w:val="00E81771"/>
    <w:rsid w:val="00E81C8E"/>
    <w:rsid w:val="00E8220C"/>
    <w:rsid w:val="00E82CC2"/>
    <w:rsid w:val="00E82F22"/>
    <w:rsid w:val="00E8336B"/>
    <w:rsid w:val="00E83807"/>
    <w:rsid w:val="00E83CEA"/>
    <w:rsid w:val="00E83F26"/>
    <w:rsid w:val="00E84395"/>
    <w:rsid w:val="00E84687"/>
    <w:rsid w:val="00E84986"/>
    <w:rsid w:val="00E84E16"/>
    <w:rsid w:val="00E8504F"/>
    <w:rsid w:val="00E850C1"/>
    <w:rsid w:val="00E8516F"/>
    <w:rsid w:val="00E853F2"/>
    <w:rsid w:val="00E855C5"/>
    <w:rsid w:val="00E85934"/>
    <w:rsid w:val="00E863F9"/>
    <w:rsid w:val="00E86B1F"/>
    <w:rsid w:val="00E86D8E"/>
    <w:rsid w:val="00E870C2"/>
    <w:rsid w:val="00E873D7"/>
    <w:rsid w:val="00E87F60"/>
    <w:rsid w:val="00E90863"/>
    <w:rsid w:val="00E90FFB"/>
    <w:rsid w:val="00E91375"/>
    <w:rsid w:val="00E91668"/>
    <w:rsid w:val="00E92652"/>
    <w:rsid w:val="00E9275D"/>
    <w:rsid w:val="00E92A9A"/>
    <w:rsid w:val="00E93308"/>
    <w:rsid w:val="00E933CF"/>
    <w:rsid w:val="00E93449"/>
    <w:rsid w:val="00E95095"/>
    <w:rsid w:val="00E95CBB"/>
    <w:rsid w:val="00E963DA"/>
    <w:rsid w:val="00E9640B"/>
    <w:rsid w:val="00E9645A"/>
    <w:rsid w:val="00E9671C"/>
    <w:rsid w:val="00E967ED"/>
    <w:rsid w:val="00E97791"/>
    <w:rsid w:val="00E97C23"/>
    <w:rsid w:val="00E97C84"/>
    <w:rsid w:val="00EA047F"/>
    <w:rsid w:val="00EA05DE"/>
    <w:rsid w:val="00EA0AEA"/>
    <w:rsid w:val="00EA10EA"/>
    <w:rsid w:val="00EA11A9"/>
    <w:rsid w:val="00EA133F"/>
    <w:rsid w:val="00EA170C"/>
    <w:rsid w:val="00EA1955"/>
    <w:rsid w:val="00EA19A9"/>
    <w:rsid w:val="00EA1D47"/>
    <w:rsid w:val="00EA1FB8"/>
    <w:rsid w:val="00EA234D"/>
    <w:rsid w:val="00EA28F7"/>
    <w:rsid w:val="00EA2D9E"/>
    <w:rsid w:val="00EA362B"/>
    <w:rsid w:val="00EA3AFF"/>
    <w:rsid w:val="00EA3FF8"/>
    <w:rsid w:val="00EA4554"/>
    <w:rsid w:val="00EA480F"/>
    <w:rsid w:val="00EA4D47"/>
    <w:rsid w:val="00EA54B5"/>
    <w:rsid w:val="00EA592F"/>
    <w:rsid w:val="00EA5A50"/>
    <w:rsid w:val="00EA5D81"/>
    <w:rsid w:val="00EA5EF4"/>
    <w:rsid w:val="00EA622E"/>
    <w:rsid w:val="00EA6ECB"/>
    <w:rsid w:val="00EA7021"/>
    <w:rsid w:val="00EA752C"/>
    <w:rsid w:val="00EB0444"/>
    <w:rsid w:val="00EB0ED2"/>
    <w:rsid w:val="00EB0FAF"/>
    <w:rsid w:val="00EB2346"/>
    <w:rsid w:val="00EB24F5"/>
    <w:rsid w:val="00EB262D"/>
    <w:rsid w:val="00EB2B03"/>
    <w:rsid w:val="00EB335C"/>
    <w:rsid w:val="00EB38FC"/>
    <w:rsid w:val="00EB3CB3"/>
    <w:rsid w:val="00EB4797"/>
    <w:rsid w:val="00EB5BEC"/>
    <w:rsid w:val="00EB5F5A"/>
    <w:rsid w:val="00EB620A"/>
    <w:rsid w:val="00EB63DF"/>
    <w:rsid w:val="00EB6F32"/>
    <w:rsid w:val="00EB6FB1"/>
    <w:rsid w:val="00EB724A"/>
    <w:rsid w:val="00EB78A8"/>
    <w:rsid w:val="00EC11EC"/>
    <w:rsid w:val="00EC150D"/>
    <w:rsid w:val="00EC16C1"/>
    <w:rsid w:val="00EC1FE8"/>
    <w:rsid w:val="00EC2285"/>
    <w:rsid w:val="00EC265F"/>
    <w:rsid w:val="00EC4157"/>
    <w:rsid w:val="00EC440A"/>
    <w:rsid w:val="00EC4582"/>
    <w:rsid w:val="00EC4C3E"/>
    <w:rsid w:val="00EC5734"/>
    <w:rsid w:val="00EC5B88"/>
    <w:rsid w:val="00EC5D8D"/>
    <w:rsid w:val="00EC63E6"/>
    <w:rsid w:val="00EC6D64"/>
    <w:rsid w:val="00EC7570"/>
    <w:rsid w:val="00EC7B3A"/>
    <w:rsid w:val="00ED0233"/>
    <w:rsid w:val="00ED0C9A"/>
    <w:rsid w:val="00ED14A5"/>
    <w:rsid w:val="00ED1513"/>
    <w:rsid w:val="00ED232F"/>
    <w:rsid w:val="00ED2B38"/>
    <w:rsid w:val="00ED34A2"/>
    <w:rsid w:val="00ED35A8"/>
    <w:rsid w:val="00ED36BE"/>
    <w:rsid w:val="00ED4193"/>
    <w:rsid w:val="00ED475E"/>
    <w:rsid w:val="00ED52F5"/>
    <w:rsid w:val="00ED5B3A"/>
    <w:rsid w:val="00ED60A5"/>
    <w:rsid w:val="00ED6110"/>
    <w:rsid w:val="00ED63A2"/>
    <w:rsid w:val="00ED717E"/>
    <w:rsid w:val="00ED73A8"/>
    <w:rsid w:val="00ED7FD2"/>
    <w:rsid w:val="00ED7FE5"/>
    <w:rsid w:val="00EE08D2"/>
    <w:rsid w:val="00EE1561"/>
    <w:rsid w:val="00EE16C3"/>
    <w:rsid w:val="00EE2138"/>
    <w:rsid w:val="00EE23B6"/>
    <w:rsid w:val="00EE2705"/>
    <w:rsid w:val="00EE3155"/>
    <w:rsid w:val="00EE346A"/>
    <w:rsid w:val="00EE4307"/>
    <w:rsid w:val="00EE472A"/>
    <w:rsid w:val="00EE57C0"/>
    <w:rsid w:val="00EE7F3C"/>
    <w:rsid w:val="00EF08DA"/>
    <w:rsid w:val="00EF104D"/>
    <w:rsid w:val="00EF1553"/>
    <w:rsid w:val="00EF1737"/>
    <w:rsid w:val="00EF1DD9"/>
    <w:rsid w:val="00EF1DDB"/>
    <w:rsid w:val="00EF1FFB"/>
    <w:rsid w:val="00EF21A9"/>
    <w:rsid w:val="00EF220A"/>
    <w:rsid w:val="00EF2747"/>
    <w:rsid w:val="00EF2A8B"/>
    <w:rsid w:val="00EF2FA7"/>
    <w:rsid w:val="00EF3753"/>
    <w:rsid w:val="00EF3A95"/>
    <w:rsid w:val="00EF3F40"/>
    <w:rsid w:val="00EF4A28"/>
    <w:rsid w:val="00EF4B33"/>
    <w:rsid w:val="00EF4C40"/>
    <w:rsid w:val="00EF4E3B"/>
    <w:rsid w:val="00EF58C2"/>
    <w:rsid w:val="00EF5B2A"/>
    <w:rsid w:val="00EF5B44"/>
    <w:rsid w:val="00EF5F4A"/>
    <w:rsid w:val="00EF6DD1"/>
    <w:rsid w:val="00EF7186"/>
    <w:rsid w:val="00EF739E"/>
    <w:rsid w:val="00EF7967"/>
    <w:rsid w:val="00F00976"/>
    <w:rsid w:val="00F00E8A"/>
    <w:rsid w:val="00F01497"/>
    <w:rsid w:val="00F02A1A"/>
    <w:rsid w:val="00F02DA6"/>
    <w:rsid w:val="00F03413"/>
    <w:rsid w:val="00F04403"/>
    <w:rsid w:val="00F04C48"/>
    <w:rsid w:val="00F04DCB"/>
    <w:rsid w:val="00F050B1"/>
    <w:rsid w:val="00F05535"/>
    <w:rsid w:val="00F0604F"/>
    <w:rsid w:val="00F064F2"/>
    <w:rsid w:val="00F06563"/>
    <w:rsid w:val="00F06938"/>
    <w:rsid w:val="00F069E8"/>
    <w:rsid w:val="00F06A21"/>
    <w:rsid w:val="00F06F66"/>
    <w:rsid w:val="00F076EC"/>
    <w:rsid w:val="00F079EA"/>
    <w:rsid w:val="00F07B2C"/>
    <w:rsid w:val="00F07C18"/>
    <w:rsid w:val="00F07EEA"/>
    <w:rsid w:val="00F106C8"/>
    <w:rsid w:val="00F11019"/>
    <w:rsid w:val="00F1141B"/>
    <w:rsid w:val="00F11AB4"/>
    <w:rsid w:val="00F128B5"/>
    <w:rsid w:val="00F13747"/>
    <w:rsid w:val="00F137A1"/>
    <w:rsid w:val="00F13D53"/>
    <w:rsid w:val="00F14AE6"/>
    <w:rsid w:val="00F14C31"/>
    <w:rsid w:val="00F14D3A"/>
    <w:rsid w:val="00F14F0D"/>
    <w:rsid w:val="00F154DB"/>
    <w:rsid w:val="00F165C2"/>
    <w:rsid w:val="00F1682E"/>
    <w:rsid w:val="00F16868"/>
    <w:rsid w:val="00F16FE2"/>
    <w:rsid w:val="00F17440"/>
    <w:rsid w:val="00F17550"/>
    <w:rsid w:val="00F1781E"/>
    <w:rsid w:val="00F17ACE"/>
    <w:rsid w:val="00F17CC2"/>
    <w:rsid w:val="00F17FA2"/>
    <w:rsid w:val="00F20295"/>
    <w:rsid w:val="00F2210B"/>
    <w:rsid w:val="00F227B9"/>
    <w:rsid w:val="00F22849"/>
    <w:rsid w:val="00F22936"/>
    <w:rsid w:val="00F229EE"/>
    <w:rsid w:val="00F2522E"/>
    <w:rsid w:val="00F257F6"/>
    <w:rsid w:val="00F25B45"/>
    <w:rsid w:val="00F266B3"/>
    <w:rsid w:val="00F2683B"/>
    <w:rsid w:val="00F26CB6"/>
    <w:rsid w:val="00F27EF2"/>
    <w:rsid w:val="00F27FD8"/>
    <w:rsid w:val="00F300E7"/>
    <w:rsid w:val="00F3011B"/>
    <w:rsid w:val="00F301ED"/>
    <w:rsid w:val="00F30650"/>
    <w:rsid w:val="00F308A8"/>
    <w:rsid w:val="00F30A51"/>
    <w:rsid w:val="00F30E3A"/>
    <w:rsid w:val="00F311E8"/>
    <w:rsid w:val="00F3121A"/>
    <w:rsid w:val="00F3159B"/>
    <w:rsid w:val="00F31DED"/>
    <w:rsid w:val="00F320B5"/>
    <w:rsid w:val="00F32338"/>
    <w:rsid w:val="00F328C7"/>
    <w:rsid w:val="00F32CD2"/>
    <w:rsid w:val="00F32DDA"/>
    <w:rsid w:val="00F3350C"/>
    <w:rsid w:val="00F33E11"/>
    <w:rsid w:val="00F34539"/>
    <w:rsid w:val="00F34681"/>
    <w:rsid w:val="00F3642F"/>
    <w:rsid w:val="00F364E9"/>
    <w:rsid w:val="00F36A0B"/>
    <w:rsid w:val="00F36D6F"/>
    <w:rsid w:val="00F373F7"/>
    <w:rsid w:val="00F37556"/>
    <w:rsid w:val="00F37D67"/>
    <w:rsid w:val="00F40024"/>
    <w:rsid w:val="00F400FD"/>
    <w:rsid w:val="00F41F4F"/>
    <w:rsid w:val="00F422ED"/>
    <w:rsid w:val="00F426D1"/>
    <w:rsid w:val="00F42854"/>
    <w:rsid w:val="00F43341"/>
    <w:rsid w:val="00F433F1"/>
    <w:rsid w:val="00F437C6"/>
    <w:rsid w:val="00F438F9"/>
    <w:rsid w:val="00F43D06"/>
    <w:rsid w:val="00F43F22"/>
    <w:rsid w:val="00F444B3"/>
    <w:rsid w:val="00F44E83"/>
    <w:rsid w:val="00F450A6"/>
    <w:rsid w:val="00F45690"/>
    <w:rsid w:val="00F459F2"/>
    <w:rsid w:val="00F45BF6"/>
    <w:rsid w:val="00F45C1F"/>
    <w:rsid w:val="00F45DDD"/>
    <w:rsid w:val="00F46062"/>
    <w:rsid w:val="00F463B2"/>
    <w:rsid w:val="00F4658D"/>
    <w:rsid w:val="00F470F0"/>
    <w:rsid w:val="00F500C1"/>
    <w:rsid w:val="00F50EF8"/>
    <w:rsid w:val="00F51776"/>
    <w:rsid w:val="00F51AF8"/>
    <w:rsid w:val="00F5361B"/>
    <w:rsid w:val="00F53867"/>
    <w:rsid w:val="00F53C6D"/>
    <w:rsid w:val="00F53E74"/>
    <w:rsid w:val="00F543FB"/>
    <w:rsid w:val="00F55D8F"/>
    <w:rsid w:val="00F560BD"/>
    <w:rsid w:val="00F56683"/>
    <w:rsid w:val="00F5700E"/>
    <w:rsid w:val="00F574BA"/>
    <w:rsid w:val="00F57A9F"/>
    <w:rsid w:val="00F600AC"/>
    <w:rsid w:val="00F60604"/>
    <w:rsid w:val="00F60915"/>
    <w:rsid w:val="00F60C93"/>
    <w:rsid w:val="00F610B7"/>
    <w:rsid w:val="00F62457"/>
    <w:rsid w:val="00F6260E"/>
    <w:rsid w:val="00F62957"/>
    <w:rsid w:val="00F62A14"/>
    <w:rsid w:val="00F63890"/>
    <w:rsid w:val="00F63A54"/>
    <w:rsid w:val="00F63A5F"/>
    <w:rsid w:val="00F640B4"/>
    <w:rsid w:val="00F64FDB"/>
    <w:rsid w:val="00F655F9"/>
    <w:rsid w:val="00F663AD"/>
    <w:rsid w:val="00F664E6"/>
    <w:rsid w:val="00F666A3"/>
    <w:rsid w:val="00F666DE"/>
    <w:rsid w:val="00F66B55"/>
    <w:rsid w:val="00F66E5F"/>
    <w:rsid w:val="00F673CB"/>
    <w:rsid w:val="00F675FA"/>
    <w:rsid w:val="00F70053"/>
    <w:rsid w:val="00F700E8"/>
    <w:rsid w:val="00F70D27"/>
    <w:rsid w:val="00F711D5"/>
    <w:rsid w:val="00F7124F"/>
    <w:rsid w:val="00F71657"/>
    <w:rsid w:val="00F71D53"/>
    <w:rsid w:val="00F72521"/>
    <w:rsid w:val="00F72720"/>
    <w:rsid w:val="00F7293C"/>
    <w:rsid w:val="00F73468"/>
    <w:rsid w:val="00F743D3"/>
    <w:rsid w:val="00F75009"/>
    <w:rsid w:val="00F75683"/>
    <w:rsid w:val="00F75EAB"/>
    <w:rsid w:val="00F76471"/>
    <w:rsid w:val="00F7698A"/>
    <w:rsid w:val="00F76C38"/>
    <w:rsid w:val="00F76F31"/>
    <w:rsid w:val="00F771B2"/>
    <w:rsid w:val="00F77248"/>
    <w:rsid w:val="00F774AD"/>
    <w:rsid w:val="00F77D0E"/>
    <w:rsid w:val="00F77DB3"/>
    <w:rsid w:val="00F8074F"/>
    <w:rsid w:val="00F81491"/>
    <w:rsid w:val="00F81498"/>
    <w:rsid w:val="00F8170D"/>
    <w:rsid w:val="00F81909"/>
    <w:rsid w:val="00F8216B"/>
    <w:rsid w:val="00F822DB"/>
    <w:rsid w:val="00F8240F"/>
    <w:rsid w:val="00F8347A"/>
    <w:rsid w:val="00F8351E"/>
    <w:rsid w:val="00F83727"/>
    <w:rsid w:val="00F8459D"/>
    <w:rsid w:val="00F8493F"/>
    <w:rsid w:val="00F84AED"/>
    <w:rsid w:val="00F84FB1"/>
    <w:rsid w:val="00F85B37"/>
    <w:rsid w:val="00F85B68"/>
    <w:rsid w:val="00F85C76"/>
    <w:rsid w:val="00F85EA9"/>
    <w:rsid w:val="00F86D0C"/>
    <w:rsid w:val="00F87971"/>
    <w:rsid w:val="00F87CEA"/>
    <w:rsid w:val="00F87F75"/>
    <w:rsid w:val="00F903D0"/>
    <w:rsid w:val="00F90E0E"/>
    <w:rsid w:val="00F91672"/>
    <w:rsid w:val="00F91930"/>
    <w:rsid w:val="00F91B73"/>
    <w:rsid w:val="00F91F96"/>
    <w:rsid w:val="00F91FD0"/>
    <w:rsid w:val="00F942F5"/>
    <w:rsid w:val="00F95E78"/>
    <w:rsid w:val="00F969C6"/>
    <w:rsid w:val="00F96E69"/>
    <w:rsid w:val="00F96F51"/>
    <w:rsid w:val="00F970E0"/>
    <w:rsid w:val="00F97799"/>
    <w:rsid w:val="00F9783C"/>
    <w:rsid w:val="00F979AB"/>
    <w:rsid w:val="00FA046F"/>
    <w:rsid w:val="00FA077E"/>
    <w:rsid w:val="00FA078C"/>
    <w:rsid w:val="00FA0D66"/>
    <w:rsid w:val="00FA0EA9"/>
    <w:rsid w:val="00FA0F97"/>
    <w:rsid w:val="00FA2C55"/>
    <w:rsid w:val="00FA2F50"/>
    <w:rsid w:val="00FA3094"/>
    <w:rsid w:val="00FA3B23"/>
    <w:rsid w:val="00FA3C42"/>
    <w:rsid w:val="00FA4465"/>
    <w:rsid w:val="00FA4DD6"/>
    <w:rsid w:val="00FA4FC1"/>
    <w:rsid w:val="00FA5031"/>
    <w:rsid w:val="00FA5049"/>
    <w:rsid w:val="00FA5992"/>
    <w:rsid w:val="00FA5A99"/>
    <w:rsid w:val="00FA5A9B"/>
    <w:rsid w:val="00FA5FC5"/>
    <w:rsid w:val="00FA6182"/>
    <w:rsid w:val="00FA630D"/>
    <w:rsid w:val="00FA6654"/>
    <w:rsid w:val="00FA6DCE"/>
    <w:rsid w:val="00FA7190"/>
    <w:rsid w:val="00FA796D"/>
    <w:rsid w:val="00FA7A9A"/>
    <w:rsid w:val="00FA7F6E"/>
    <w:rsid w:val="00FB012B"/>
    <w:rsid w:val="00FB0C15"/>
    <w:rsid w:val="00FB2126"/>
    <w:rsid w:val="00FB22A9"/>
    <w:rsid w:val="00FB391F"/>
    <w:rsid w:val="00FB4BE6"/>
    <w:rsid w:val="00FB4DA0"/>
    <w:rsid w:val="00FB5956"/>
    <w:rsid w:val="00FB670F"/>
    <w:rsid w:val="00FB6826"/>
    <w:rsid w:val="00FB6A3C"/>
    <w:rsid w:val="00FB70F5"/>
    <w:rsid w:val="00FB711A"/>
    <w:rsid w:val="00FB79B9"/>
    <w:rsid w:val="00FB7A4A"/>
    <w:rsid w:val="00FC04A9"/>
    <w:rsid w:val="00FC0C1F"/>
    <w:rsid w:val="00FC0CC3"/>
    <w:rsid w:val="00FC255F"/>
    <w:rsid w:val="00FC2C13"/>
    <w:rsid w:val="00FC2D42"/>
    <w:rsid w:val="00FC30CC"/>
    <w:rsid w:val="00FC33BB"/>
    <w:rsid w:val="00FC37D4"/>
    <w:rsid w:val="00FC3B16"/>
    <w:rsid w:val="00FC3FBB"/>
    <w:rsid w:val="00FC4A82"/>
    <w:rsid w:val="00FC52D8"/>
    <w:rsid w:val="00FC53C4"/>
    <w:rsid w:val="00FC5610"/>
    <w:rsid w:val="00FC5673"/>
    <w:rsid w:val="00FC5A01"/>
    <w:rsid w:val="00FC5E56"/>
    <w:rsid w:val="00FC5E81"/>
    <w:rsid w:val="00FC5ED9"/>
    <w:rsid w:val="00FC69C5"/>
    <w:rsid w:val="00FC6EB6"/>
    <w:rsid w:val="00FC7769"/>
    <w:rsid w:val="00FC7A62"/>
    <w:rsid w:val="00FD009D"/>
    <w:rsid w:val="00FD0606"/>
    <w:rsid w:val="00FD088D"/>
    <w:rsid w:val="00FD0BCE"/>
    <w:rsid w:val="00FD0E22"/>
    <w:rsid w:val="00FD15DA"/>
    <w:rsid w:val="00FD323F"/>
    <w:rsid w:val="00FD38AD"/>
    <w:rsid w:val="00FD3A13"/>
    <w:rsid w:val="00FD3C1C"/>
    <w:rsid w:val="00FD3C89"/>
    <w:rsid w:val="00FD448E"/>
    <w:rsid w:val="00FD48B9"/>
    <w:rsid w:val="00FD49E5"/>
    <w:rsid w:val="00FD4E8B"/>
    <w:rsid w:val="00FD50C7"/>
    <w:rsid w:val="00FD5378"/>
    <w:rsid w:val="00FD5383"/>
    <w:rsid w:val="00FD5C22"/>
    <w:rsid w:val="00FD5F88"/>
    <w:rsid w:val="00FD6007"/>
    <w:rsid w:val="00FD7F81"/>
    <w:rsid w:val="00FE0191"/>
    <w:rsid w:val="00FE1C73"/>
    <w:rsid w:val="00FE1D31"/>
    <w:rsid w:val="00FE2768"/>
    <w:rsid w:val="00FE2D24"/>
    <w:rsid w:val="00FE30FC"/>
    <w:rsid w:val="00FE3374"/>
    <w:rsid w:val="00FE337E"/>
    <w:rsid w:val="00FE3D54"/>
    <w:rsid w:val="00FE43E4"/>
    <w:rsid w:val="00FE4E1B"/>
    <w:rsid w:val="00FE5C85"/>
    <w:rsid w:val="00FE5DB4"/>
    <w:rsid w:val="00FE6034"/>
    <w:rsid w:val="00FE634B"/>
    <w:rsid w:val="00FE6E0F"/>
    <w:rsid w:val="00FE788A"/>
    <w:rsid w:val="00FE7F09"/>
    <w:rsid w:val="00FF023A"/>
    <w:rsid w:val="00FF0604"/>
    <w:rsid w:val="00FF0D53"/>
    <w:rsid w:val="00FF0E54"/>
    <w:rsid w:val="00FF1211"/>
    <w:rsid w:val="00FF17DC"/>
    <w:rsid w:val="00FF1934"/>
    <w:rsid w:val="00FF2040"/>
    <w:rsid w:val="00FF21BF"/>
    <w:rsid w:val="00FF2FED"/>
    <w:rsid w:val="00FF37C6"/>
    <w:rsid w:val="00FF394F"/>
    <w:rsid w:val="00FF39D4"/>
    <w:rsid w:val="00FF3EDB"/>
    <w:rsid w:val="00FF43DC"/>
    <w:rsid w:val="00FF469D"/>
    <w:rsid w:val="00FF5718"/>
    <w:rsid w:val="00FF5749"/>
    <w:rsid w:val="00FF5986"/>
    <w:rsid w:val="00FF5A8F"/>
    <w:rsid w:val="00FF6743"/>
    <w:rsid w:val="00FF6E76"/>
    <w:rsid w:val="00FF72C7"/>
    <w:rsid w:val="00FF756A"/>
    <w:rsid w:val="00FF7A59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198834"/>
  <w15:chartTrackingRefBased/>
  <w15:docId w15:val="{250531C0-4873-4563-A27F-19FCA5649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3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2A8A"/>
    <w:rPr>
      <w:rFonts w:ascii="Calibri" w:hAnsi="Calibri"/>
      <w:sz w:val="22"/>
      <w:szCs w:val="22"/>
    </w:rPr>
  </w:style>
  <w:style w:type="paragraph" w:styleId="Nadpis1">
    <w:name w:val="heading 1"/>
    <w:aliases w:val="Chapter,H1,1,section,ASAPHeading 1,Celého textu,V_Head1,Záhlaví 1,h1,1.,Kapitola1,Kapitola2,Kapitola3,Kapitola4,Kapitola5,Kapitola11,Kapitola21,Kapitola31,Kapitola41,Kapitola6,Kapitola12,Kapitola22,Kapitola32,Kapitola42,Kapitola51,Kapitola111"/>
    <w:basedOn w:val="Normln"/>
    <w:next w:val="Normln"/>
    <w:qFormat/>
    <w:rsid w:val="00931F49"/>
    <w:pPr>
      <w:keepNext/>
      <w:jc w:val="center"/>
      <w:outlineLvl w:val="0"/>
    </w:pPr>
    <w:rPr>
      <w:sz w:val="28"/>
    </w:rPr>
  </w:style>
  <w:style w:type="paragraph" w:styleId="Nadpis2">
    <w:name w:val="heading 2"/>
    <w:aliases w:val="Podkapitola1,hlavicka,l2,h2,list2,head2,G2,PA Major Section,hlavní odstavec,Nadpis 21,H2,Nadpis_2_úroveň,Podkapitola 1,Podkapitola 11,Podkapitola 12,Podkapitola 13,Podkapitola 14,Podkapitola 15,Podkapitola 111,Podkapitola 121,Podkapitola 131"/>
    <w:basedOn w:val="Normln"/>
    <w:next w:val="Normln"/>
    <w:qFormat/>
    <w:rsid w:val="00931F49"/>
    <w:pPr>
      <w:keepNext/>
      <w:outlineLvl w:val="1"/>
    </w:pPr>
    <w:rPr>
      <w:sz w:val="24"/>
    </w:rPr>
  </w:style>
  <w:style w:type="paragraph" w:styleId="Nadpis3">
    <w:name w:val="heading 3"/>
    <w:aliases w:val="Podpodkapitola,adpis 3,H3,Nadpis_3_úroveň,Záhlaví 3,V_Head3,V_Head31,V_Head32,Podkapitola2,ASAPHeading 3,Sub Paragraph,Podkapitola21,1.1.1,Podkapitola 2,Podkapitola 21,Podkapitola 22,Podkapitola 23,Podkapitola 24,Podkapitola 25,Podkapitola 211"/>
    <w:basedOn w:val="Normln"/>
    <w:next w:val="Normln"/>
    <w:qFormat/>
    <w:rsid w:val="00931F49"/>
    <w:pPr>
      <w:keepNext/>
      <w:jc w:val="both"/>
      <w:outlineLvl w:val="2"/>
    </w:pPr>
    <w:rPr>
      <w:b/>
      <w:sz w:val="24"/>
    </w:rPr>
  </w:style>
  <w:style w:type="paragraph" w:styleId="Nadpis4">
    <w:name w:val="heading 4"/>
    <w:aliases w:val="ASAPHeading 4,Sub Sub Paragraph,Podkapitola3,Podkapitola31,Odstavec 1,Odstavec 11,Odstavec 12,Odstavec 13,Odstavec 14,Odstavec 111,Odstavec 121,Odstavec 131,Odstavec 15,Odstavec 141,Odstavec 16,Odstavec 112,Odstavec 122,Odstavec 132"/>
    <w:basedOn w:val="Normln"/>
    <w:next w:val="Normln"/>
    <w:qFormat/>
    <w:rsid w:val="00931F49"/>
    <w:pPr>
      <w:keepNext/>
      <w:tabs>
        <w:tab w:val="num" w:pos="1080"/>
      </w:tabs>
      <w:spacing w:before="240" w:after="240"/>
      <w:outlineLvl w:val="3"/>
    </w:pPr>
    <w:rPr>
      <w:rFonts w:ascii="NimbusSanNovTEE" w:hAnsi="NimbusSanNovTEE"/>
      <w:b/>
      <w:lang w:val="en-GB"/>
    </w:rPr>
  </w:style>
  <w:style w:type="paragraph" w:styleId="Nadpis5">
    <w:name w:val="heading 5"/>
    <w:aliases w:val="H5,Level 3 - i"/>
    <w:basedOn w:val="Normln"/>
    <w:next w:val="Normln"/>
    <w:qFormat/>
    <w:rsid w:val="00931F49"/>
    <w:pPr>
      <w:tabs>
        <w:tab w:val="num" w:pos="0"/>
      </w:tabs>
      <w:spacing w:before="240" w:after="60"/>
      <w:outlineLvl w:val="4"/>
    </w:pPr>
    <w:rPr>
      <w:rFonts w:ascii="Arial" w:hAnsi="Arial"/>
    </w:rPr>
  </w:style>
  <w:style w:type="paragraph" w:styleId="Nadpis6">
    <w:name w:val="heading 6"/>
    <w:aliases w:val="H6"/>
    <w:basedOn w:val="Normln"/>
    <w:next w:val="Normln"/>
    <w:link w:val="Nadpis6Char"/>
    <w:qFormat/>
    <w:rsid w:val="00931F49"/>
    <w:pPr>
      <w:keepNext/>
      <w:outlineLvl w:val="5"/>
    </w:pPr>
    <w:rPr>
      <w:rFonts w:ascii="Times New Roman" w:hAnsi="Times New Roman"/>
      <w:sz w:val="28"/>
      <w:szCs w:val="20"/>
      <w:lang w:val="x-none" w:eastAsia="x-none"/>
    </w:rPr>
  </w:style>
  <w:style w:type="paragraph" w:styleId="Nadpis7">
    <w:name w:val="heading 7"/>
    <w:aliases w:val="H7"/>
    <w:basedOn w:val="Normln"/>
    <w:next w:val="Normln"/>
    <w:qFormat/>
    <w:rsid w:val="00931F49"/>
    <w:pPr>
      <w:keepNext/>
      <w:ind w:left="426"/>
      <w:outlineLvl w:val="6"/>
    </w:pPr>
    <w:rPr>
      <w:sz w:val="24"/>
    </w:rPr>
  </w:style>
  <w:style w:type="paragraph" w:styleId="Nadpis8">
    <w:name w:val="heading 8"/>
    <w:aliases w:val="H8"/>
    <w:basedOn w:val="Normln"/>
    <w:next w:val="Normln"/>
    <w:qFormat/>
    <w:rsid w:val="00931F49"/>
    <w:pPr>
      <w:keepNext/>
      <w:spacing w:after="60"/>
      <w:jc w:val="both"/>
      <w:outlineLvl w:val="7"/>
    </w:pPr>
    <w:rPr>
      <w:sz w:val="28"/>
    </w:rPr>
  </w:style>
  <w:style w:type="paragraph" w:styleId="Nadpis9">
    <w:name w:val="heading 9"/>
    <w:aliases w:val="h9,heading9,H9,App Heading"/>
    <w:basedOn w:val="Normln"/>
    <w:next w:val="Normln"/>
    <w:qFormat/>
    <w:rsid w:val="00931F49"/>
    <w:pPr>
      <w:keepNext/>
      <w:jc w:val="both"/>
      <w:outlineLvl w:val="8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aliases w:val="subtitle2,Základní tZákladní text,Body Text"/>
    <w:basedOn w:val="Normln"/>
    <w:rsid w:val="00931F49"/>
    <w:pPr>
      <w:jc w:val="both"/>
    </w:pPr>
    <w:rPr>
      <w:sz w:val="24"/>
    </w:rPr>
  </w:style>
  <w:style w:type="paragraph" w:customStyle="1" w:styleId="Zkladntext21">
    <w:name w:val="Základní text 21"/>
    <w:basedOn w:val="Normln"/>
    <w:rsid w:val="00931F49"/>
    <w:rPr>
      <w:sz w:val="24"/>
    </w:rPr>
  </w:style>
  <w:style w:type="paragraph" w:styleId="Zkladntextodsazen">
    <w:name w:val="Body Text Indent"/>
    <w:basedOn w:val="Normln"/>
    <w:link w:val="ZkladntextodsazenChar"/>
    <w:rsid w:val="00931F49"/>
    <w:pPr>
      <w:ind w:left="426"/>
      <w:jc w:val="both"/>
    </w:pPr>
    <w:rPr>
      <w:rFonts w:ascii="Times New Roman" w:hAnsi="Times New Roman"/>
      <w:sz w:val="24"/>
      <w:szCs w:val="20"/>
      <w:lang w:val="x-none" w:eastAsia="x-none"/>
    </w:rPr>
  </w:style>
  <w:style w:type="paragraph" w:customStyle="1" w:styleId="dopis">
    <w:name w:val="dopis"/>
    <w:basedOn w:val="Normln"/>
    <w:rsid w:val="00931F49"/>
    <w:pPr>
      <w:ind w:firstLine="284"/>
      <w:jc w:val="both"/>
    </w:pPr>
    <w:rPr>
      <w:rFonts w:ascii="Arial" w:hAnsi="Arial"/>
    </w:rPr>
  </w:style>
  <w:style w:type="character" w:styleId="Hypertextovodkaz">
    <w:name w:val="Hyperlink"/>
    <w:uiPriority w:val="99"/>
    <w:rsid w:val="00931F49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rsid w:val="00ED0C9A"/>
    <w:pPr>
      <w:tabs>
        <w:tab w:val="left" w:pos="426"/>
        <w:tab w:val="right" w:leader="dot" w:pos="9060"/>
      </w:tabs>
    </w:pPr>
    <w:rPr>
      <w:rFonts w:ascii="Segoe UI" w:hAnsi="Segoe UI" w:cs="Segoe UI"/>
    </w:rPr>
  </w:style>
  <w:style w:type="paragraph" w:styleId="Zpat">
    <w:name w:val="footer"/>
    <w:basedOn w:val="Normln"/>
    <w:uiPriority w:val="99"/>
    <w:rsid w:val="00931F4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931F49"/>
  </w:style>
  <w:style w:type="character" w:styleId="Odkaznakoment">
    <w:name w:val="annotation reference"/>
    <w:uiPriority w:val="99"/>
    <w:unhideWhenUsed/>
    <w:rsid w:val="00931F4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3"/>
    <w:unhideWhenUsed/>
    <w:rsid w:val="00931F49"/>
  </w:style>
  <w:style w:type="character" w:customStyle="1" w:styleId="TextkomenteChar">
    <w:name w:val="Text komentáře Char"/>
    <w:basedOn w:val="Standardnpsmoodstavce"/>
    <w:uiPriority w:val="3"/>
    <w:rsid w:val="00931F49"/>
  </w:style>
  <w:style w:type="paragraph" w:styleId="Pedmtkomente">
    <w:name w:val="annotation subject"/>
    <w:basedOn w:val="Textkomente"/>
    <w:next w:val="Textkomente"/>
    <w:uiPriority w:val="99"/>
    <w:semiHidden/>
    <w:unhideWhenUsed/>
    <w:rsid w:val="00931F49"/>
    <w:rPr>
      <w:b/>
      <w:bCs/>
    </w:rPr>
  </w:style>
  <w:style w:type="character" w:customStyle="1" w:styleId="PedmtkomenteChar">
    <w:name w:val="Předmět komentáře Char"/>
    <w:uiPriority w:val="99"/>
    <w:semiHidden/>
    <w:rsid w:val="00931F49"/>
    <w:rPr>
      <w:b/>
      <w:bCs/>
    </w:rPr>
  </w:style>
  <w:style w:type="paragraph" w:styleId="Textbubliny">
    <w:name w:val="Balloon Text"/>
    <w:basedOn w:val="Normln"/>
    <w:unhideWhenUsed/>
    <w:rsid w:val="00931F4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rsid w:val="00931F49"/>
    <w:rPr>
      <w:rFonts w:ascii="Tahoma" w:hAnsi="Tahoma" w:cs="Tahoma"/>
      <w:sz w:val="16"/>
      <w:szCs w:val="16"/>
    </w:rPr>
  </w:style>
  <w:style w:type="paragraph" w:styleId="Zhlav">
    <w:name w:val="header"/>
    <w:aliases w:val="záhlaví"/>
    <w:basedOn w:val="Normln"/>
    <w:uiPriority w:val="99"/>
    <w:unhideWhenUsed/>
    <w:rsid w:val="00931F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rsid w:val="00931F49"/>
  </w:style>
  <w:style w:type="character" w:customStyle="1" w:styleId="ZpatChar">
    <w:name w:val="Zápatí Char"/>
    <w:basedOn w:val="Standardnpsmoodstavce"/>
    <w:uiPriority w:val="99"/>
    <w:rsid w:val="00931F49"/>
  </w:style>
  <w:style w:type="paragraph" w:styleId="Zkladntext2">
    <w:name w:val="Body Text 2"/>
    <w:basedOn w:val="Normln"/>
    <w:unhideWhenUsed/>
    <w:rsid w:val="00931F49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rsid w:val="00931F49"/>
  </w:style>
  <w:style w:type="paragraph" w:customStyle="1" w:styleId="Styl2">
    <w:name w:val="Styl2"/>
    <w:basedOn w:val="Normln"/>
    <w:rsid w:val="00931F49"/>
    <w:pPr>
      <w:numPr>
        <w:numId w:val="2"/>
      </w:numPr>
      <w:spacing w:before="120"/>
      <w:jc w:val="both"/>
    </w:pPr>
    <w:rPr>
      <w:b/>
      <w:bCs/>
      <w:sz w:val="28"/>
      <w:szCs w:val="24"/>
    </w:rPr>
  </w:style>
  <w:style w:type="paragraph" w:customStyle="1" w:styleId="Styl3">
    <w:name w:val="Styl3"/>
    <w:basedOn w:val="Normln"/>
    <w:rsid w:val="00931F49"/>
    <w:pPr>
      <w:numPr>
        <w:ilvl w:val="1"/>
        <w:numId w:val="2"/>
      </w:numPr>
      <w:spacing w:before="120"/>
      <w:jc w:val="both"/>
    </w:pPr>
    <w:rPr>
      <w:b/>
      <w:bCs/>
      <w:sz w:val="24"/>
      <w:szCs w:val="24"/>
    </w:rPr>
  </w:style>
  <w:style w:type="paragraph" w:customStyle="1" w:styleId="Tabulka">
    <w:name w:val="Tabulka"/>
    <w:basedOn w:val="Normln"/>
    <w:autoRedefine/>
    <w:rsid w:val="000A0F78"/>
    <w:pPr>
      <w:spacing w:line="276" w:lineRule="auto"/>
      <w:jc w:val="both"/>
    </w:pPr>
    <w:rPr>
      <w:rFonts w:ascii="Palatino Linotype" w:hAnsi="Palatino Linotype" w:cs="Arial"/>
    </w:rPr>
  </w:style>
  <w:style w:type="paragraph" w:customStyle="1" w:styleId="Odstavecseseznamem1">
    <w:name w:val="Odstavec se seznamem1"/>
    <w:basedOn w:val="Normln"/>
    <w:qFormat/>
    <w:rsid w:val="00931F49"/>
    <w:pPr>
      <w:spacing w:before="120" w:after="120" w:line="276" w:lineRule="auto"/>
      <w:ind w:left="720"/>
      <w:contextualSpacing/>
    </w:pPr>
    <w:rPr>
      <w:noProof/>
      <w:color w:val="595959"/>
      <w:lang w:eastAsia="en-US" w:bidi="en-US"/>
    </w:rPr>
  </w:style>
  <w:style w:type="paragraph" w:styleId="Revize">
    <w:name w:val="Revision"/>
    <w:hidden/>
    <w:uiPriority w:val="99"/>
    <w:semiHidden/>
    <w:rsid w:val="00931F49"/>
  </w:style>
  <w:style w:type="paragraph" w:customStyle="1" w:styleId="listsmall">
    <w:name w:val="list_small"/>
    <w:basedOn w:val="Normln"/>
    <w:rsid w:val="00931F49"/>
    <w:pPr>
      <w:numPr>
        <w:numId w:val="3"/>
      </w:numPr>
      <w:jc w:val="both"/>
    </w:pPr>
    <w:rPr>
      <w:rFonts w:ascii="Arial" w:hAnsi="Arial"/>
      <w:szCs w:val="24"/>
    </w:rPr>
  </w:style>
  <w:style w:type="paragraph" w:styleId="Rejstk1">
    <w:name w:val="index 1"/>
    <w:basedOn w:val="Normln"/>
    <w:next w:val="Normln"/>
    <w:autoRedefine/>
    <w:semiHidden/>
    <w:rsid w:val="00931F49"/>
    <w:pPr>
      <w:ind w:left="200" w:hanging="200"/>
    </w:pPr>
    <w:rPr>
      <w:rFonts w:ascii="Arial" w:hAnsi="Arial"/>
    </w:rPr>
  </w:style>
  <w:style w:type="paragraph" w:customStyle="1" w:styleId="Style13">
    <w:name w:val="Style 13"/>
    <w:basedOn w:val="Normln"/>
    <w:rsid w:val="00931F49"/>
    <w:pPr>
      <w:widowControl w:val="0"/>
      <w:autoSpaceDE w:val="0"/>
      <w:autoSpaceDN w:val="0"/>
      <w:ind w:right="72"/>
      <w:jc w:val="both"/>
    </w:pPr>
    <w:rPr>
      <w:rFonts w:ascii="Courier New" w:hAnsi="Courier New" w:cs="Courier New"/>
    </w:rPr>
  </w:style>
  <w:style w:type="character" w:customStyle="1" w:styleId="CharacterStyle2">
    <w:name w:val="Character Style 2"/>
    <w:rsid w:val="00931F49"/>
    <w:rPr>
      <w:rFonts w:ascii="Courier New" w:hAnsi="Courier New"/>
      <w:sz w:val="20"/>
    </w:rPr>
  </w:style>
  <w:style w:type="paragraph" w:customStyle="1" w:styleId="Style3">
    <w:name w:val="Style 3"/>
    <w:basedOn w:val="Normln"/>
    <w:rsid w:val="00931F49"/>
    <w:pPr>
      <w:widowControl w:val="0"/>
      <w:autoSpaceDE w:val="0"/>
      <w:autoSpaceDN w:val="0"/>
      <w:spacing w:before="144" w:line="182" w:lineRule="auto"/>
      <w:ind w:left="216"/>
    </w:pPr>
    <w:rPr>
      <w:rFonts w:ascii="Courier New" w:hAnsi="Courier New" w:cs="Courier New"/>
    </w:rPr>
  </w:style>
  <w:style w:type="paragraph" w:customStyle="1" w:styleId="Rozvrendokumentu">
    <w:name w:val="Rozvržení dokumentu"/>
    <w:basedOn w:val="Normln"/>
    <w:semiHidden/>
    <w:rsid w:val="00931F49"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link w:val="OdstavecseseznamemChar"/>
    <w:uiPriority w:val="34"/>
    <w:qFormat/>
    <w:rsid w:val="00931F49"/>
    <w:pPr>
      <w:ind w:left="720"/>
      <w:contextualSpacing/>
    </w:pPr>
  </w:style>
  <w:style w:type="paragraph" w:styleId="Obsah2">
    <w:name w:val="toc 2"/>
    <w:basedOn w:val="Normln"/>
    <w:next w:val="Normln"/>
    <w:autoRedefine/>
    <w:semiHidden/>
    <w:unhideWhenUsed/>
    <w:rsid w:val="00931F49"/>
    <w:rPr>
      <w:b/>
      <w:bCs/>
      <w:smallCaps/>
    </w:rPr>
  </w:style>
  <w:style w:type="paragraph" w:styleId="Obsah3">
    <w:name w:val="toc 3"/>
    <w:basedOn w:val="Normln"/>
    <w:next w:val="Normln"/>
    <w:autoRedefine/>
    <w:semiHidden/>
    <w:unhideWhenUsed/>
    <w:rsid w:val="00931F49"/>
    <w:rPr>
      <w:smallCaps/>
    </w:rPr>
  </w:style>
  <w:style w:type="paragraph" w:styleId="Obsah4">
    <w:name w:val="toc 4"/>
    <w:basedOn w:val="Normln"/>
    <w:next w:val="Normln"/>
    <w:autoRedefine/>
    <w:semiHidden/>
    <w:unhideWhenUsed/>
    <w:rsid w:val="00931F49"/>
  </w:style>
  <w:style w:type="paragraph" w:styleId="Obsah5">
    <w:name w:val="toc 5"/>
    <w:basedOn w:val="Normln"/>
    <w:next w:val="Normln"/>
    <w:autoRedefine/>
    <w:semiHidden/>
    <w:unhideWhenUsed/>
    <w:rsid w:val="00931F49"/>
  </w:style>
  <w:style w:type="paragraph" w:styleId="Obsah6">
    <w:name w:val="toc 6"/>
    <w:basedOn w:val="Normln"/>
    <w:next w:val="Normln"/>
    <w:autoRedefine/>
    <w:semiHidden/>
    <w:unhideWhenUsed/>
    <w:rsid w:val="00931F49"/>
  </w:style>
  <w:style w:type="paragraph" w:styleId="Obsah7">
    <w:name w:val="toc 7"/>
    <w:basedOn w:val="Normln"/>
    <w:next w:val="Normln"/>
    <w:autoRedefine/>
    <w:semiHidden/>
    <w:unhideWhenUsed/>
    <w:rsid w:val="00931F49"/>
  </w:style>
  <w:style w:type="paragraph" w:styleId="Obsah8">
    <w:name w:val="toc 8"/>
    <w:basedOn w:val="Normln"/>
    <w:next w:val="Normln"/>
    <w:autoRedefine/>
    <w:semiHidden/>
    <w:unhideWhenUsed/>
    <w:rsid w:val="00931F49"/>
  </w:style>
  <w:style w:type="paragraph" w:styleId="Obsah9">
    <w:name w:val="toc 9"/>
    <w:basedOn w:val="Normln"/>
    <w:next w:val="Normln"/>
    <w:autoRedefine/>
    <w:semiHidden/>
    <w:unhideWhenUsed/>
    <w:rsid w:val="00931F49"/>
  </w:style>
  <w:style w:type="paragraph" w:styleId="Nadpisobsahu">
    <w:name w:val="TOC Heading"/>
    <w:basedOn w:val="Nadpis1"/>
    <w:next w:val="Normln"/>
    <w:qFormat/>
    <w:rsid w:val="00931F49"/>
    <w:pPr>
      <w:keepLines/>
      <w:spacing w:before="480" w:line="276" w:lineRule="auto"/>
      <w:jc w:val="left"/>
      <w:outlineLvl w:val="9"/>
    </w:pPr>
    <w:rPr>
      <w:rFonts w:ascii="Cambria" w:hAnsi="Cambria"/>
      <w:b/>
      <w:bCs/>
      <w:color w:val="365F91"/>
      <w:szCs w:val="28"/>
      <w:lang w:eastAsia="en-US"/>
    </w:rPr>
  </w:style>
  <w:style w:type="character" w:customStyle="1" w:styleId="Nadpis4Char">
    <w:name w:val="Nadpis 4 Char"/>
    <w:rsid w:val="00931F49"/>
    <w:rPr>
      <w:rFonts w:ascii="NimbusSanNovTEE" w:hAnsi="NimbusSanNovTEE"/>
      <w:b/>
      <w:sz w:val="22"/>
      <w:lang w:val="en-GB"/>
    </w:rPr>
  </w:style>
  <w:style w:type="character" w:customStyle="1" w:styleId="Nadpis5Char">
    <w:name w:val="Nadpis 5 Char"/>
    <w:rsid w:val="00931F49"/>
    <w:rPr>
      <w:rFonts w:ascii="Arial" w:hAnsi="Arial"/>
      <w:sz w:val="22"/>
    </w:rPr>
  </w:style>
  <w:style w:type="paragraph" w:customStyle="1" w:styleId="ListParagraph1">
    <w:name w:val="List Paragraph1"/>
    <w:basedOn w:val="Normln"/>
    <w:qFormat/>
    <w:rsid w:val="00931F49"/>
    <w:pPr>
      <w:numPr>
        <w:ilvl w:val="1"/>
      </w:numPr>
      <w:tabs>
        <w:tab w:val="num" w:pos="0"/>
      </w:tabs>
      <w:spacing w:before="120" w:after="120" w:line="276" w:lineRule="auto"/>
      <w:contextualSpacing/>
    </w:pPr>
    <w:rPr>
      <w:noProof/>
      <w:color w:val="595959"/>
      <w:lang w:eastAsia="en-US" w:bidi="en-US"/>
    </w:rPr>
  </w:style>
  <w:style w:type="character" w:customStyle="1" w:styleId="platne1">
    <w:name w:val="platne1"/>
    <w:basedOn w:val="Standardnpsmoodstavce"/>
    <w:rsid w:val="00931F49"/>
  </w:style>
  <w:style w:type="character" w:customStyle="1" w:styleId="Nadpis2Char">
    <w:name w:val="Nadpis 2 Char"/>
    <w:aliases w:val="Podkapitola1 Char1,hlavicka Char1,l2 Char1,h2 Char1,list2 Char1,head2 Char1,G2 Char1,PA Major Section Char1,hlavní odstavec Char1,Nadpis 21 Char1,Podkapitola1 Char,hlavicka Char,l2 Char,h2 Char,list2 Char,head2 Char,G2 Char,Nadpis 21 Char"/>
    <w:rsid w:val="00931F49"/>
    <w:rPr>
      <w:sz w:val="24"/>
    </w:rPr>
  </w:style>
  <w:style w:type="paragraph" w:customStyle="1" w:styleId="Textodstavce">
    <w:name w:val="Text odstavce"/>
    <w:basedOn w:val="Normln"/>
    <w:rsid w:val="00931F49"/>
    <w:pPr>
      <w:tabs>
        <w:tab w:val="left" w:pos="851"/>
      </w:tabs>
      <w:spacing w:before="120" w:after="120"/>
      <w:jc w:val="both"/>
      <w:outlineLvl w:val="6"/>
    </w:pPr>
    <w:rPr>
      <w:rFonts w:ascii="Verdana" w:hAnsi="Verdana"/>
    </w:rPr>
  </w:style>
  <w:style w:type="paragraph" w:customStyle="1" w:styleId="Textbodu">
    <w:name w:val="Text bodu"/>
    <w:basedOn w:val="Normln"/>
    <w:rsid w:val="00931F49"/>
    <w:pPr>
      <w:jc w:val="both"/>
      <w:outlineLvl w:val="8"/>
    </w:pPr>
    <w:rPr>
      <w:rFonts w:ascii="Verdana" w:hAnsi="Verdana"/>
    </w:rPr>
  </w:style>
  <w:style w:type="paragraph" w:customStyle="1" w:styleId="Textpsmene">
    <w:name w:val="Text písmene"/>
    <w:basedOn w:val="Normln"/>
    <w:rsid w:val="00931F49"/>
    <w:pPr>
      <w:jc w:val="both"/>
      <w:outlineLvl w:val="7"/>
    </w:pPr>
    <w:rPr>
      <w:rFonts w:ascii="Verdana" w:hAnsi="Verdana"/>
    </w:rPr>
  </w:style>
  <w:style w:type="paragraph" w:styleId="Zkladntextodsazen2">
    <w:name w:val="Body Text Indent 2"/>
    <w:basedOn w:val="Normln"/>
    <w:unhideWhenUsed/>
    <w:rsid w:val="00931F4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rsid w:val="00931F49"/>
  </w:style>
  <w:style w:type="paragraph" w:styleId="Prosttext">
    <w:name w:val="Plain Text"/>
    <w:basedOn w:val="Normln"/>
    <w:uiPriority w:val="99"/>
    <w:unhideWhenUsed/>
    <w:rsid w:val="00931F49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uiPriority w:val="99"/>
    <w:rsid w:val="00931F49"/>
    <w:rPr>
      <w:rFonts w:ascii="Consolas" w:eastAsia="Calibri" w:hAnsi="Consolas"/>
      <w:sz w:val="21"/>
      <w:szCs w:val="21"/>
      <w:lang w:eastAsia="en-US"/>
    </w:rPr>
  </w:style>
  <w:style w:type="paragraph" w:customStyle="1" w:styleId="1GleissUeberschriftA">
    <w:name w:val="1. Gleiss Ueberschrift A."/>
    <w:basedOn w:val="Normln"/>
    <w:next w:val="Normln"/>
    <w:rsid w:val="00931F49"/>
    <w:pPr>
      <w:keepNext/>
      <w:tabs>
        <w:tab w:val="num" w:pos="567"/>
      </w:tabs>
      <w:spacing w:before="720" w:after="360" w:line="340" w:lineRule="atLeast"/>
      <w:ind w:left="567" w:hanging="567"/>
      <w:jc w:val="center"/>
      <w:outlineLvl w:val="0"/>
    </w:pPr>
    <w:rPr>
      <w:b/>
      <w:sz w:val="24"/>
      <w:lang w:eastAsia="de-DE"/>
    </w:rPr>
  </w:style>
  <w:style w:type="paragraph" w:customStyle="1" w:styleId="2GleissUeberschriftI">
    <w:name w:val="2. Gleiss Ueberschrift I."/>
    <w:basedOn w:val="Normln"/>
    <w:next w:val="Normln"/>
    <w:rsid w:val="00931F49"/>
    <w:pPr>
      <w:keepNext/>
      <w:tabs>
        <w:tab w:val="num" w:pos="567"/>
      </w:tabs>
      <w:spacing w:before="480" w:after="240" w:line="340" w:lineRule="atLeast"/>
      <w:ind w:left="567" w:hanging="567"/>
      <w:outlineLvl w:val="1"/>
    </w:pPr>
    <w:rPr>
      <w:b/>
      <w:sz w:val="24"/>
      <w:lang w:eastAsia="de-DE"/>
    </w:rPr>
  </w:style>
  <w:style w:type="paragraph" w:customStyle="1" w:styleId="3GleissUeberschrift1">
    <w:name w:val="3. Gleiss Ueberschrift 1."/>
    <w:basedOn w:val="Normln"/>
    <w:next w:val="Normln"/>
    <w:rsid w:val="00931F49"/>
    <w:pPr>
      <w:keepNext/>
      <w:tabs>
        <w:tab w:val="num" w:pos="567"/>
      </w:tabs>
      <w:spacing w:before="240" w:after="240" w:line="340" w:lineRule="atLeast"/>
      <w:ind w:left="567" w:hanging="567"/>
      <w:jc w:val="both"/>
      <w:outlineLvl w:val="2"/>
    </w:pPr>
    <w:rPr>
      <w:b/>
      <w:sz w:val="24"/>
      <w:lang w:eastAsia="de-DE"/>
    </w:rPr>
  </w:style>
  <w:style w:type="paragraph" w:customStyle="1" w:styleId="4GleissUeberschrift11">
    <w:name w:val="4. Gleiss Ueberschrift 1.1"/>
    <w:basedOn w:val="Normln"/>
    <w:next w:val="Normln"/>
    <w:rsid w:val="00931F49"/>
    <w:pPr>
      <w:keepNext/>
      <w:tabs>
        <w:tab w:val="num" w:pos="567"/>
      </w:tabs>
      <w:spacing w:before="120" w:after="240" w:line="340" w:lineRule="atLeast"/>
      <w:ind w:left="567" w:hanging="567"/>
      <w:jc w:val="both"/>
      <w:outlineLvl w:val="3"/>
    </w:pPr>
    <w:rPr>
      <w:sz w:val="24"/>
      <w:lang w:eastAsia="de-DE"/>
    </w:rPr>
  </w:style>
  <w:style w:type="paragraph" w:customStyle="1" w:styleId="5GleissUeberschrifta">
    <w:name w:val="5. Gleiss Ueberschrift a."/>
    <w:basedOn w:val="Normln"/>
    <w:next w:val="Normln"/>
    <w:rsid w:val="00931F49"/>
    <w:pPr>
      <w:keepNext/>
      <w:tabs>
        <w:tab w:val="num" w:pos="1134"/>
      </w:tabs>
      <w:spacing w:before="120" w:after="240" w:line="340" w:lineRule="atLeast"/>
      <w:ind w:left="1134" w:hanging="567"/>
      <w:jc w:val="both"/>
      <w:outlineLvl w:val="4"/>
    </w:pPr>
    <w:rPr>
      <w:sz w:val="24"/>
      <w:lang w:eastAsia="de-DE"/>
    </w:rPr>
  </w:style>
  <w:style w:type="paragraph" w:customStyle="1" w:styleId="6GleissUeberschriftaa">
    <w:name w:val="6. Gleiss Ueberschrift aa."/>
    <w:basedOn w:val="Normln"/>
    <w:next w:val="Normln"/>
    <w:rsid w:val="00931F49"/>
    <w:pPr>
      <w:keepNext/>
      <w:tabs>
        <w:tab w:val="num" w:pos="1701"/>
      </w:tabs>
      <w:spacing w:after="240" w:line="340" w:lineRule="atLeast"/>
      <w:ind w:left="1701" w:hanging="567"/>
      <w:jc w:val="both"/>
      <w:outlineLvl w:val="5"/>
    </w:pPr>
    <w:rPr>
      <w:sz w:val="24"/>
      <w:lang w:eastAsia="de-DE"/>
    </w:rPr>
  </w:style>
  <w:style w:type="paragraph" w:customStyle="1" w:styleId="7GleissUeberschrift1">
    <w:name w:val="7. Gleiss Ueberschrift (1)"/>
    <w:basedOn w:val="Normln"/>
    <w:next w:val="Normln"/>
    <w:rsid w:val="00931F49"/>
    <w:pPr>
      <w:keepNext/>
      <w:tabs>
        <w:tab w:val="num" w:pos="2268"/>
      </w:tabs>
      <w:spacing w:after="240" w:line="340" w:lineRule="atLeast"/>
      <w:ind w:left="2268" w:hanging="567"/>
      <w:jc w:val="both"/>
      <w:outlineLvl w:val="6"/>
    </w:pPr>
    <w:rPr>
      <w:sz w:val="24"/>
      <w:lang w:eastAsia="de-DE"/>
    </w:rPr>
  </w:style>
  <w:style w:type="paragraph" w:customStyle="1" w:styleId="8GleissUeberschrifta">
    <w:name w:val="8. Gleiss Ueberschrift (a)"/>
    <w:basedOn w:val="Normln"/>
    <w:next w:val="Normln"/>
    <w:rsid w:val="00931F49"/>
    <w:pPr>
      <w:keepNext/>
      <w:tabs>
        <w:tab w:val="num" w:pos="2835"/>
      </w:tabs>
      <w:spacing w:after="240" w:line="340" w:lineRule="atLeast"/>
      <w:ind w:left="2835" w:hanging="567"/>
      <w:jc w:val="both"/>
      <w:outlineLvl w:val="7"/>
    </w:pPr>
    <w:rPr>
      <w:sz w:val="24"/>
      <w:lang w:eastAsia="de-DE"/>
    </w:rPr>
  </w:style>
  <w:style w:type="paragraph" w:customStyle="1" w:styleId="9GleissUeberschriftaa">
    <w:name w:val="9. Gleiss Ueberschrift (aa)"/>
    <w:basedOn w:val="Normln"/>
    <w:next w:val="Normln"/>
    <w:rsid w:val="00931F49"/>
    <w:pPr>
      <w:keepNext/>
      <w:tabs>
        <w:tab w:val="num" w:pos="3402"/>
      </w:tabs>
      <w:spacing w:after="240" w:line="340" w:lineRule="atLeast"/>
      <w:ind w:left="3402" w:hanging="567"/>
      <w:jc w:val="both"/>
      <w:outlineLvl w:val="8"/>
    </w:pPr>
    <w:rPr>
      <w:sz w:val="24"/>
      <w:lang w:eastAsia="de-DE"/>
    </w:rPr>
  </w:style>
  <w:style w:type="character" w:styleId="Siln">
    <w:name w:val="Strong"/>
    <w:uiPriority w:val="22"/>
    <w:qFormat/>
    <w:rsid w:val="00931F49"/>
    <w:rPr>
      <w:b/>
      <w:bCs/>
    </w:rPr>
  </w:style>
  <w:style w:type="paragraph" w:customStyle="1" w:styleId="Odrky1">
    <w:name w:val="Odrážky 1"/>
    <w:basedOn w:val="Zkladntext"/>
    <w:rsid w:val="00931F49"/>
    <w:pPr>
      <w:overflowPunct w:val="0"/>
      <w:autoSpaceDE w:val="0"/>
      <w:autoSpaceDN w:val="0"/>
      <w:adjustRightInd w:val="0"/>
      <w:ind w:left="1425" w:hanging="360"/>
      <w:textAlignment w:val="baseline"/>
    </w:pPr>
    <w:rPr>
      <w:rFonts w:ascii="Arial" w:hAnsi="Arial" w:cs="Arial"/>
      <w:szCs w:val="24"/>
    </w:rPr>
  </w:style>
  <w:style w:type="paragraph" w:styleId="Titulek">
    <w:name w:val="caption"/>
    <w:basedOn w:val="Normln"/>
    <w:next w:val="Normln"/>
    <w:qFormat/>
    <w:rsid w:val="00931F49"/>
    <w:pPr>
      <w:keepNext/>
      <w:jc w:val="both"/>
    </w:pPr>
    <w:rPr>
      <w:rFonts w:ascii="Tahoma" w:hAnsi="Tahoma" w:cs="Tahoma"/>
      <w:b/>
      <w:bCs/>
      <w:i/>
      <w:color w:val="000000"/>
      <w:sz w:val="16"/>
      <w:szCs w:val="16"/>
    </w:rPr>
  </w:style>
  <w:style w:type="paragraph" w:customStyle="1" w:styleId="StylTitulekZarovnatdobloku">
    <w:name w:val="Styl Titulek + Zarovnat do bloku"/>
    <w:basedOn w:val="Titulek"/>
    <w:rsid w:val="00931F49"/>
  </w:style>
  <w:style w:type="paragraph" w:customStyle="1" w:styleId="ACNormln">
    <w:name w:val="AC Normální"/>
    <w:basedOn w:val="Normln"/>
    <w:qFormat/>
    <w:rsid w:val="00931F49"/>
    <w:pPr>
      <w:widowControl w:val="0"/>
      <w:spacing w:before="60" w:after="60" w:line="288" w:lineRule="auto"/>
      <w:jc w:val="both"/>
    </w:pPr>
    <w:rPr>
      <w:rFonts w:ascii="Tahoma" w:hAnsi="Tahoma" w:cs="Tahoma"/>
      <w:color w:val="000000"/>
    </w:rPr>
  </w:style>
  <w:style w:type="character" w:customStyle="1" w:styleId="ACNormlnChar">
    <w:name w:val="AC Normální Char"/>
    <w:locked/>
    <w:rsid w:val="00931F49"/>
    <w:rPr>
      <w:rFonts w:ascii="Tahoma" w:hAnsi="Tahoma" w:cs="Tahoma"/>
      <w:color w:val="000000"/>
      <w:sz w:val="22"/>
      <w:szCs w:val="22"/>
    </w:rPr>
  </w:style>
  <w:style w:type="paragraph" w:customStyle="1" w:styleId="xl38">
    <w:name w:val="xl38"/>
    <w:basedOn w:val="Normln"/>
    <w:rsid w:val="00931F49"/>
    <w:pPr>
      <w:pBdr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CharCharCharCharCharChar">
    <w:name w:val="Char Char Char Char Char Char"/>
    <w:basedOn w:val="Normln"/>
    <w:rsid w:val="00931F49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CharCharCharCharCharCharCharChar2CharCharCharChar">
    <w:name w:val="Char Char Char Char Char Char Char Char2 Char Char Char Char"/>
    <w:basedOn w:val="Normln"/>
    <w:rsid w:val="00931F49"/>
    <w:pPr>
      <w:spacing w:after="160" w:line="240" w:lineRule="exact"/>
    </w:pPr>
    <w:rPr>
      <w:rFonts w:ascii="Arial" w:hAnsi="Arial"/>
      <w:lang w:val="en-US" w:eastAsia="en-US"/>
    </w:rPr>
  </w:style>
  <w:style w:type="paragraph" w:customStyle="1" w:styleId="Smlouva-slo">
    <w:name w:val="Smlouva-číslo"/>
    <w:basedOn w:val="Normln"/>
    <w:rsid w:val="00931F49"/>
    <w:pPr>
      <w:widowControl w:val="0"/>
      <w:spacing w:before="120" w:line="240" w:lineRule="atLeast"/>
      <w:jc w:val="both"/>
    </w:pPr>
    <w:rPr>
      <w:snapToGrid w:val="0"/>
      <w:sz w:val="24"/>
    </w:rPr>
  </w:style>
  <w:style w:type="paragraph" w:customStyle="1" w:styleId="OdstavecSmlouvy">
    <w:name w:val="OdstavecSmlouvy"/>
    <w:basedOn w:val="Normln"/>
    <w:rsid w:val="00931F49"/>
    <w:pPr>
      <w:keepLines/>
      <w:numPr>
        <w:numId w:val="4"/>
      </w:numPr>
      <w:tabs>
        <w:tab w:val="left" w:pos="426"/>
        <w:tab w:val="left" w:pos="1701"/>
      </w:tabs>
      <w:spacing w:after="120"/>
      <w:jc w:val="both"/>
    </w:pPr>
    <w:rPr>
      <w:sz w:val="24"/>
    </w:rPr>
  </w:style>
  <w:style w:type="paragraph" w:customStyle="1" w:styleId="Default">
    <w:name w:val="Default"/>
    <w:rsid w:val="00931F49"/>
    <w:pPr>
      <w:autoSpaceDE w:val="0"/>
      <w:autoSpaceDN w:val="0"/>
      <w:adjustRightInd w:val="0"/>
    </w:pPr>
    <w:rPr>
      <w:rFonts w:ascii="Tahoma" w:eastAsia="Calibri" w:hAnsi="Tahoma" w:cs="Tahoma"/>
      <w:color w:val="000000"/>
      <w:sz w:val="24"/>
      <w:szCs w:val="24"/>
      <w:lang w:eastAsia="en-US"/>
    </w:rPr>
  </w:style>
  <w:style w:type="character" w:customStyle="1" w:styleId="Nadpis3Char">
    <w:name w:val="Nadpis 3 Char"/>
    <w:aliases w:val="Podpodkapitola Char,adpis 3 Char,H3 Char,Nadpis_3_úroveň Char,Záhlaví 3 Char,V_Head3 Char,V_Head31 Char,V_Head32 Char,Podkapitola2 Char,ASAPHeading 3 Char,Sub Paragraph Char,Podkapitola21 Char,1.1.1 Char,Podkapitola 2 Char"/>
    <w:rsid w:val="00931F49"/>
    <w:rPr>
      <w:b/>
      <w:sz w:val="24"/>
    </w:rPr>
  </w:style>
  <w:style w:type="character" w:customStyle="1" w:styleId="ZkladntextChar">
    <w:name w:val="Základní text Char"/>
    <w:aliases w:val="subtitle2 Char1,Základní tZákladní text Char1"/>
    <w:rsid w:val="00931F49"/>
    <w:rPr>
      <w:sz w:val="24"/>
    </w:rPr>
  </w:style>
  <w:style w:type="paragraph" w:styleId="Nzev">
    <w:name w:val="Title"/>
    <w:basedOn w:val="Normln"/>
    <w:qFormat/>
    <w:rsid w:val="00931F49"/>
    <w:pPr>
      <w:autoSpaceDE w:val="0"/>
      <w:autoSpaceDN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rsid w:val="00931F49"/>
    <w:rPr>
      <w:rFonts w:ascii="Arial" w:hAnsi="Arial" w:cs="Arial"/>
      <w:b/>
      <w:bCs/>
      <w:kern w:val="28"/>
      <w:sz w:val="32"/>
      <w:szCs w:val="32"/>
    </w:rPr>
  </w:style>
  <w:style w:type="character" w:customStyle="1" w:styleId="Nadpis1Char">
    <w:name w:val="Nadpis 1 Char"/>
    <w:aliases w:val="Chapter Char,H1 Char,1 Char,section Char,ASAPHeading 1 Char,Celého textu Char,V_Head1 Char,Záhlaví 1 Char,h1 Char,1. Char,Kapitola1 Char,Kapitola2 Char,Kapitola3 Char,Kapitola4 Char,Kapitola5 Char,Kapitola11 Char,Kapitola21 Char"/>
    <w:rsid w:val="00931F49"/>
    <w:rPr>
      <w:sz w:val="28"/>
    </w:rPr>
  </w:style>
  <w:style w:type="paragraph" w:customStyle="1" w:styleId="Smlouva-eslo">
    <w:name w:val="Smlouva-eíslo"/>
    <w:basedOn w:val="Normln"/>
    <w:rsid w:val="00931F49"/>
    <w:pPr>
      <w:widowControl w:val="0"/>
      <w:spacing w:before="120" w:line="240" w:lineRule="atLeast"/>
      <w:jc w:val="both"/>
    </w:pPr>
    <w:rPr>
      <w:sz w:val="24"/>
    </w:rPr>
  </w:style>
  <w:style w:type="paragraph" w:customStyle="1" w:styleId="Smlouva2">
    <w:name w:val="Smlouva2"/>
    <w:basedOn w:val="Normln"/>
    <w:rsid w:val="00931F49"/>
    <w:pPr>
      <w:widowControl w:val="0"/>
      <w:jc w:val="center"/>
    </w:pPr>
    <w:rPr>
      <w:b/>
      <w:sz w:val="24"/>
    </w:rPr>
  </w:style>
  <w:style w:type="paragraph" w:customStyle="1" w:styleId="Smlouva-slo0">
    <w:name w:val="Smlouva-èíslo"/>
    <w:basedOn w:val="Normln"/>
    <w:rsid w:val="00931F49"/>
    <w:pPr>
      <w:spacing w:before="120" w:line="240" w:lineRule="atLeast"/>
      <w:jc w:val="both"/>
    </w:pPr>
    <w:rPr>
      <w:sz w:val="24"/>
    </w:rPr>
  </w:style>
  <w:style w:type="paragraph" w:customStyle="1" w:styleId="slovnvSOD">
    <w:name w:val="číslování v SOD"/>
    <w:basedOn w:val="Zkladntext"/>
    <w:rsid w:val="00931F49"/>
    <w:pPr>
      <w:widowControl w:val="0"/>
      <w:numPr>
        <w:numId w:val="5"/>
      </w:numPr>
      <w:spacing w:after="120"/>
    </w:pPr>
    <w:rPr>
      <w:rFonts w:ascii="Arial" w:hAnsi="Arial"/>
      <w:sz w:val="22"/>
    </w:rPr>
  </w:style>
  <w:style w:type="paragraph" w:customStyle="1" w:styleId="Smlouva3">
    <w:name w:val="Smlouva3"/>
    <w:basedOn w:val="Normln"/>
    <w:rsid w:val="00931F49"/>
    <w:pPr>
      <w:widowControl w:val="0"/>
      <w:spacing w:before="120"/>
      <w:jc w:val="both"/>
    </w:pPr>
    <w:rPr>
      <w:snapToGrid w:val="0"/>
      <w:sz w:val="24"/>
    </w:rPr>
  </w:style>
  <w:style w:type="paragraph" w:customStyle="1" w:styleId="dajeOSmluvnStran">
    <w:name w:val="ÚdajeOSmluvníStraně"/>
    <w:basedOn w:val="Normln"/>
    <w:rsid w:val="00931F49"/>
    <w:pPr>
      <w:numPr>
        <w:ilvl w:val="12"/>
      </w:numPr>
      <w:ind w:left="357"/>
    </w:pPr>
    <w:rPr>
      <w:sz w:val="24"/>
    </w:rPr>
  </w:style>
  <w:style w:type="paragraph" w:customStyle="1" w:styleId="Podtitul">
    <w:name w:val="Podtitul"/>
    <w:basedOn w:val="Normln"/>
    <w:qFormat/>
    <w:rsid w:val="00931F49"/>
    <w:pPr>
      <w:jc w:val="center"/>
    </w:pPr>
    <w:rPr>
      <w:b/>
      <w:color w:val="000000"/>
      <w:sz w:val="28"/>
    </w:rPr>
  </w:style>
  <w:style w:type="character" w:customStyle="1" w:styleId="PodtitulChar">
    <w:name w:val="Podtitul Char"/>
    <w:rsid w:val="00931F49"/>
    <w:rPr>
      <w:b/>
      <w:color w:val="000000"/>
      <w:sz w:val="28"/>
    </w:rPr>
  </w:style>
  <w:style w:type="paragraph" w:customStyle="1" w:styleId="Normln0">
    <w:name w:val="Norm‡ln’"/>
    <w:rsid w:val="00931F49"/>
    <w:rPr>
      <w:sz w:val="24"/>
      <w:szCs w:val="24"/>
    </w:rPr>
  </w:style>
  <w:style w:type="paragraph" w:customStyle="1" w:styleId="JVS2">
    <w:name w:val="JVS_2"/>
    <w:basedOn w:val="Normln"/>
    <w:rsid w:val="00931F49"/>
    <w:pPr>
      <w:tabs>
        <w:tab w:val="left" w:pos="1440"/>
      </w:tabs>
      <w:spacing w:line="360" w:lineRule="auto"/>
    </w:pPr>
    <w:rPr>
      <w:rFonts w:ascii="Arial" w:hAnsi="Arial" w:cs="Arial"/>
      <w:b/>
      <w:bCs/>
      <w:kern w:val="32"/>
      <w:sz w:val="24"/>
      <w:szCs w:val="32"/>
    </w:rPr>
  </w:style>
  <w:style w:type="paragraph" w:customStyle="1" w:styleId="Import16">
    <w:name w:val="Import 16"/>
    <w:basedOn w:val="Normln"/>
    <w:rsid w:val="00931F49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  <w:sz w:val="24"/>
      <w:szCs w:val="24"/>
    </w:rPr>
  </w:style>
  <w:style w:type="paragraph" w:customStyle="1" w:styleId="Import5">
    <w:name w:val="Import 5"/>
    <w:basedOn w:val="Normln"/>
    <w:rsid w:val="00931F49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  <w:sz w:val="24"/>
      <w:szCs w:val="24"/>
    </w:rPr>
  </w:style>
  <w:style w:type="paragraph" w:customStyle="1" w:styleId="Import3">
    <w:name w:val="Import 3"/>
    <w:basedOn w:val="Normln"/>
    <w:rsid w:val="00931F49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Zkladntext3">
    <w:name w:val="Body Text 3"/>
    <w:basedOn w:val="Normln"/>
    <w:rsid w:val="00931F49"/>
    <w:pPr>
      <w:spacing w:line="240" w:lineRule="exact"/>
      <w:jc w:val="both"/>
    </w:pPr>
    <w:rPr>
      <w:sz w:val="24"/>
    </w:rPr>
  </w:style>
  <w:style w:type="character" w:customStyle="1" w:styleId="Zkladntext3Char">
    <w:name w:val="Základní text 3 Char"/>
    <w:semiHidden/>
    <w:rsid w:val="00931F49"/>
    <w:rPr>
      <w:sz w:val="24"/>
    </w:rPr>
  </w:style>
  <w:style w:type="paragraph" w:styleId="Zkladntextodsazen3">
    <w:name w:val="Body Text Indent 3"/>
    <w:basedOn w:val="Normln"/>
    <w:rsid w:val="00931F49"/>
    <w:pPr>
      <w:tabs>
        <w:tab w:val="left" w:pos="426"/>
      </w:tabs>
      <w:ind w:left="357"/>
      <w:jc w:val="both"/>
    </w:pPr>
    <w:rPr>
      <w:i/>
      <w:iCs/>
      <w:sz w:val="24"/>
      <w:szCs w:val="24"/>
    </w:rPr>
  </w:style>
  <w:style w:type="character" w:customStyle="1" w:styleId="Zkladntextodsazen3Char">
    <w:name w:val="Základní text odsazený 3 Char"/>
    <w:rsid w:val="00931F49"/>
    <w:rPr>
      <w:i/>
      <w:iCs/>
      <w:sz w:val="24"/>
      <w:szCs w:val="24"/>
    </w:rPr>
  </w:style>
  <w:style w:type="character" w:styleId="Sledovanodkaz">
    <w:name w:val="FollowedHyperlink"/>
    <w:rsid w:val="00931F49"/>
    <w:rPr>
      <w:color w:val="800080"/>
      <w:u w:val="single"/>
    </w:rPr>
  </w:style>
  <w:style w:type="paragraph" w:customStyle="1" w:styleId="xl24">
    <w:name w:val="xl24"/>
    <w:basedOn w:val="Normln"/>
    <w:rsid w:val="00931F49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5">
    <w:name w:val="xl25"/>
    <w:basedOn w:val="Normln"/>
    <w:rsid w:val="00931F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6">
    <w:name w:val="xl26"/>
    <w:basedOn w:val="Normln"/>
    <w:rsid w:val="00931F49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7">
    <w:name w:val="xl27"/>
    <w:basedOn w:val="Normln"/>
    <w:rsid w:val="00931F49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8">
    <w:name w:val="xl28"/>
    <w:basedOn w:val="Normln"/>
    <w:rsid w:val="00931F49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29">
    <w:name w:val="xl29"/>
    <w:basedOn w:val="Normln"/>
    <w:rsid w:val="00931F49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0">
    <w:name w:val="xl30"/>
    <w:basedOn w:val="Normln"/>
    <w:rsid w:val="00931F49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31">
    <w:name w:val="xl31"/>
    <w:basedOn w:val="Normln"/>
    <w:rsid w:val="00931F49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2">
    <w:name w:val="xl32"/>
    <w:basedOn w:val="Normln"/>
    <w:rsid w:val="00931F49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3">
    <w:name w:val="xl33"/>
    <w:basedOn w:val="Normln"/>
    <w:rsid w:val="00931F4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Normln"/>
    <w:rsid w:val="00931F49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35">
    <w:name w:val="xl35"/>
    <w:basedOn w:val="Normln"/>
    <w:rsid w:val="00931F49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36">
    <w:name w:val="xl36"/>
    <w:basedOn w:val="Normln"/>
    <w:rsid w:val="00931F49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7">
    <w:name w:val="xl37"/>
    <w:basedOn w:val="Normln"/>
    <w:rsid w:val="00931F49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9">
    <w:name w:val="xl39"/>
    <w:basedOn w:val="Normln"/>
    <w:rsid w:val="00931F49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0">
    <w:name w:val="xl40"/>
    <w:basedOn w:val="Normln"/>
    <w:rsid w:val="00931F49"/>
    <w:pPr>
      <w:pBdr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1">
    <w:name w:val="xl41"/>
    <w:basedOn w:val="Normln"/>
    <w:rsid w:val="00931F49"/>
    <w:pPr>
      <w:pBdr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2">
    <w:name w:val="xl42"/>
    <w:basedOn w:val="Normln"/>
    <w:rsid w:val="00931F49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Normln"/>
    <w:rsid w:val="00931F49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4">
    <w:name w:val="xl44"/>
    <w:basedOn w:val="Normln"/>
    <w:rsid w:val="00931F49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45">
    <w:name w:val="xl45"/>
    <w:basedOn w:val="Normln"/>
    <w:rsid w:val="00931F4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6">
    <w:name w:val="xl46"/>
    <w:basedOn w:val="Normln"/>
    <w:rsid w:val="00931F49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7">
    <w:name w:val="xl47"/>
    <w:basedOn w:val="Normln"/>
    <w:rsid w:val="00931F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b/>
      <w:bCs/>
      <w:color w:val="000000"/>
    </w:rPr>
  </w:style>
  <w:style w:type="paragraph" w:customStyle="1" w:styleId="xl48">
    <w:name w:val="xl48"/>
    <w:basedOn w:val="Normln"/>
    <w:rsid w:val="00931F49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</w:style>
  <w:style w:type="paragraph" w:customStyle="1" w:styleId="xl49">
    <w:name w:val="xl49"/>
    <w:basedOn w:val="Normln"/>
    <w:rsid w:val="00931F4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  <w:b/>
      <w:bCs/>
      <w:color w:val="000000"/>
    </w:rPr>
  </w:style>
  <w:style w:type="paragraph" w:customStyle="1" w:styleId="xl50">
    <w:name w:val="xl50"/>
    <w:basedOn w:val="Normln"/>
    <w:rsid w:val="00931F49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  <w:textAlignment w:val="center"/>
    </w:pPr>
    <w:rPr>
      <w:rFonts w:eastAsia="Arial Unicode MS"/>
    </w:rPr>
  </w:style>
  <w:style w:type="paragraph" w:customStyle="1" w:styleId="NzevSmlouvy">
    <w:name w:val="NázevSmlouvy"/>
    <w:basedOn w:val="Zhlav"/>
    <w:next w:val="Normln"/>
    <w:rsid w:val="00931F49"/>
    <w:pPr>
      <w:keepNext/>
      <w:widowControl w:val="0"/>
      <w:tabs>
        <w:tab w:val="clear" w:pos="4536"/>
        <w:tab w:val="clear" w:pos="9072"/>
      </w:tabs>
      <w:spacing w:before="480"/>
      <w:jc w:val="center"/>
    </w:pPr>
    <w:rPr>
      <w:b/>
      <w:bCs/>
      <w:sz w:val="32"/>
    </w:rPr>
  </w:style>
  <w:style w:type="paragraph" w:customStyle="1" w:styleId="slovanPododstavecSmlouvy">
    <w:name w:val="ČíslovanýPododstavecSmlouvy"/>
    <w:basedOn w:val="Zkladntext"/>
    <w:rsid w:val="00931F49"/>
    <w:pPr>
      <w:numPr>
        <w:numId w:val="7"/>
      </w:numPr>
      <w:tabs>
        <w:tab w:val="left" w:pos="284"/>
        <w:tab w:val="left" w:pos="1260"/>
        <w:tab w:val="left" w:pos="1980"/>
        <w:tab w:val="left" w:pos="3960"/>
      </w:tabs>
    </w:pPr>
    <w:rPr>
      <w:szCs w:val="24"/>
    </w:rPr>
  </w:style>
  <w:style w:type="paragraph" w:customStyle="1" w:styleId="slovn">
    <w:name w:val="Číslování"/>
    <w:basedOn w:val="Smlouva3"/>
    <w:rsid w:val="00931F49"/>
    <w:pPr>
      <w:widowControl/>
    </w:pPr>
    <w:rPr>
      <w:snapToGrid/>
    </w:rPr>
  </w:style>
  <w:style w:type="character" w:customStyle="1" w:styleId="Zvraznn">
    <w:name w:val="Zvýraznění"/>
    <w:uiPriority w:val="20"/>
    <w:qFormat/>
    <w:rsid w:val="00931F49"/>
    <w:rPr>
      <w:i/>
      <w:iCs/>
    </w:rPr>
  </w:style>
  <w:style w:type="paragraph" w:customStyle="1" w:styleId="KUMS-adresa">
    <w:name w:val="KUMS-adresa"/>
    <w:basedOn w:val="Normln"/>
    <w:rsid w:val="006171A1"/>
    <w:pPr>
      <w:spacing w:line="280" w:lineRule="exact"/>
      <w:jc w:val="both"/>
    </w:pPr>
    <w:rPr>
      <w:rFonts w:ascii="Tahoma" w:hAnsi="Tahoma" w:cs="Tahoma"/>
      <w:noProof/>
    </w:rPr>
  </w:style>
  <w:style w:type="character" w:customStyle="1" w:styleId="TextkomenteChar1">
    <w:name w:val="Text komentáře Char1"/>
    <w:basedOn w:val="Standardnpsmoodstavce"/>
    <w:link w:val="Textkomente"/>
    <w:locked/>
    <w:rsid w:val="0035426E"/>
  </w:style>
  <w:style w:type="paragraph" w:customStyle="1" w:styleId="Styl1">
    <w:name w:val="Styl1"/>
    <w:basedOn w:val="Normln"/>
    <w:rsid w:val="0058425B"/>
    <w:pPr>
      <w:numPr>
        <w:ilvl w:val="1"/>
        <w:numId w:val="6"/>
      </w:numPr>
      <w:tabs>
        <w:tab w:val="left" w:pos="702"/>
      </w:tabs>
      <w:spacing w:line="276" w:lineRule="auto"/>
      <w:jc w:val="both"/>
    </w:pPr>
    <w:rPr>
      <w:rFonts w:ascii="Palatino Linotype" w:hAnsi="Palatino Linotype"/>
      <w:i/>
    </w:rPr>
  </w:style>
  <w:style w:type="paragraph" w:styleId="FormtovanvHTML">
    <w:name w:val="HTML Preformatted"/>
    <w:basedOn w:val="Normln"/>
    <w:link w:val="FormtovanvHTMLChar"/>
    <w:uiPriority w:val="99"/>
    <w:unhideWhenUsed/>
    <w:rsid w:val="00D908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FormtovanvHTMLChar">
    <w:name w:val="Formátovaný v HTML Char"/>
    <w:link w:val="FormtovanvHTML"/>
    <w:uiPriority w:val="99"/>
    <w:rsid w:val="00D908B5"/>
    <w:rPr>
      <w:rFonts w:ascii="Courier New" w:hAnsi="Courier New" w:cs="Courier New"/>
    </w:rPr>
  </w:style>
  <w:style w:type="character" w:customStyle="1" w:styleId="Nadpis6Char">
    <w:name w:val="Nadpis 6 Char"/>
    <w:aliases w:val="H6 Char"/>
    <w:link w:val="Nadpis6"/>
    <w:rsid w:val="00344014"/>
    <w:rPr>
      <w:sz w:val="28"/>
    </w:rPr>
  </w:style>
  <w:style w:type="paragraph" w:styleId="Seznam">
    <w:name w:val="List"/>
    <w:basedOn w:val="Normln"/>
    <w:rsid w:val="00344014"/>
    <w:pPr>
      <w:spacing w:before="120"/>
      <w:ind w:right="794"/>
      <w:jc w:val="both"/>
    </w:pPr>
  </w:style>
  <w:style w:type="paragraph" w:customStyle="1" w:styleId="zkl2">
    <w:name w:val="_zákl.2"/>
    <w:basedOn w:val="Normln"/>
    <w:rsid w:val="00344014"/>
    <w:pPr>
      <w:tabs>
        <w:tab w:val="left" w:pos="567"/>
      </w:tabs>
      <w:spacing w:before="160"/>
      <w:ind w:firstLine="567"/>
      <w:jc w:val="both"/>
    </w:pPr>
    <w:rPr>
      <w:sz w:val="24"/>
    </w:rPr>
  </w:style>
  <w:style w:type="paragraph" w:customStyle="1" w:styleId="zkl4">
    <w:name w:val="_zákl.4"/>
    <w:basedOn w:val="zkl2"/>
    <w:rsid w:val="00344014"/>
    <w:pPr>
      <w:spacing w:before="60"/>
      <w:ind w:left="1134" w:firstLine="0"/>
    </w:pPr>
  </w:style>
  <w:style w:type="paragraph" w:customStyle="1" w:styleId="BodyText21">
    <w:name w:val="Body Text 21"/>
    <w:basedOn w:val="Normln"/>
    <w:rsid w:val="00344014"/>
    <w:pPr>
      <w:spacing w:before="120" w:line="240" w:lineRule="atLeast"/>
      <w:jc w:val="both"/>
    </w:pPr>
    <w:rPr>
      <w:rFonts w:ascii="Arial" w:hAnsi="Arial"/>
      <w:b/>
      <w:sz w:val="24"/>
    </w:rPr>
  </w:style>
  <w:style w:type="paragraph" w:styleId="Seznamsodrkami">
    <w:name w:val="List Bullet"/>
    <w:basedOn w:val="Normln"/>
    <w:autoRedefine/>
    <w:rsid w:val="00344014"/>
    <w:pPr>
      <w:numPr>
        <w:numId w:val="8"/>
      </w:numPr>
      <w:spacing w:before="120"/>
      <w:ind w:left="284" w:hanging="284"/>
      <w:jc w:val="both"/>
    </w:pPr>
    <w:rPr>
      <w:sz w:val="24"/>
    </w:rPr>
  </w:style>
  <w:style w:type="table" w:styleId="Mkatabulky">
    <w:name w:val="Table Grid"/>
    <w:basedOn w:val="Normlntabulka"/>
    <w:uiPriority w:val="59"/>
    <w:rsid w:val="003440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mport1">
    <w:name w:val="Import 1"/>
    <w:basedOn w:val="Normln"/>
    <w:rsid w:val="00344014"/>
    <w:pPr>
      <w:tabs>
        <w:tab w:val="left" w:pos="5472"/>
      </w:tabs>
      <w:suppressAutoHyphens/>
      <w:spacing w:line="230" w:lineRule="auto"/>
      <w:ind w:left="1296"/>
    </w:pPr>
    <w:rPr>
      <w:sz w:val="24"/>
    </w:rPr>
  </w:style>
  <w:style w:type="paragraph" w:customStyle="1" w:styleId="BodyText31">
    <w:name w:val="Body Text 31"/>
    <w:basedOn w:val="Normln"/>
    <w:rsid w:val="00344014"/>
    <w:pPr>
      <w:overflowPunct w:val="0"/>
      <w:autoSpaceDE w:val="0"/>
      <w:autoSpaceDN w:val="0"/>
      <w:adjustRightInd w:val="0"/>
      <w:textAlignment w:val="baseline"/>
    </w:pPr>
    <w:rPr>
      <w:b/>
    </w:rPr>
  </w:style>
  <w:style w:type="paragraph" w:customStyle="1" w:styleId="text">
    <w:name w:val="text"/>
    <w:rsid w:val="00344014"/>
    <w:pPr>
      <w:widowControl w:val="0"/>
      <w:spacing w:before="240" w:line="240" w:lineRule="exact"/>
      <w:jc w:val="both"/>
    </w:pPr>
    <w:rPr>
      <w:rFonts w:ascii="Arial" w:hAnsi="Arial"/>
      <w:sz w:val="24"/>
    </w:rPr>
  </w:style>
  <w:style w:type="paragraph" w:customStyle="1" w:styleId="zl2">
    <w:name w:val="_z疚l.2"/>
    <w:basedOn w:val="Normln"/>
    <w:rsid w:val="00344014"/>
    <w:pPr>
      <w:widowControl w:val="0"/>
      <w:tabs>
        <w:tab w:val="left" w:pos="567"/>
      </w:tabs>
      <w:autoSpaceDE w:val="0"/>
      <w:autoSpaceDN w:val="0"/>
      <w:adjustRightInd w:val="0"/>
      <w:ind w:left="397"/>
    </w:pPr>
    <w:rPr>
      <w:rFonts w:ascii="Arial" w:hAnsi="Arial" w:cs="Arial"/>
    </w:rPr>
  </w:style>
  <w:style w:type="paragraph" w:customStyle="1" w:styleId="BodyTextIndent22">
    <w:name w:val="Body Text Indent 22"/>
    <w:basedOn w:val="Normln"/>
    <w:rsid w:val="00344014"/>
    <w:pPr>
      <w:widowControl w:val="0"/>
      <w:tabs>
        <w:tab w:val="left" w:pos="426"/>
        <w:tab w:val="left" w:pos="2268"/>
        <w:tab w:val="left" w:pos="4536"/>
      </w:tabs>
      <w:autoSpaceDE w:val="0"/>
      <w:autoSpaceDN w:val="0"/>
      <w:ind w:left="426" w:hanging="426"/>
      <w:jc w:val="both"/>
    </w:pPr>
    <w:rPr>
      <w:rFonts w:ascii="Arial" w:hAnsi="Arial" w:cs="Arial"/>
    </w:rPr>
  </w:style>
  <w:style w:type="paragraph" w:customStyle="1" w:styleId="CharCharChar">
    <w:name w:val="Char Char Char"/>
    <w:basedOn w:val="Normln"/>
    <w:rsid w:val="00344014"/>
    <w:pPr>
      <w:spacing w:after="160" w:line="240" w:lineRule="exact"/>
    </w:pPr>
    <w:rPr>
      <w:rFonts w:ascii="Tahoma" w:hAnsi="Tahoma" w:cs="Tahoma"/>
      <w:lang w:val="en-US" w:eastAsia="en-US"/>
    </w:rPr>
  </w:style>
  <w:style w:type="paragraph" w:customStyle="1" w:styleId="MSK-txtA3">
    <w:name w:val="MSK-txtA3"/>
    <w:rsid w:val="00344014"/>
    <w:pPr>
      <w:spacing w:line="360" w:lineRule="auto"/>
      <w:ind w:firstLine="709"/>
      <w:jc w:val="both"/>
    </w:pPr>
    <w:rPr>
      <w:sz w:val="24"/>
      <w:szCs w:val="24"/>
    </w:rPr>
  </w:style>
  <w:style w:type="paragraph" w:styleId="Seznamsodrkami2">
    <w:name w:val="List Bullet 2"/>
    <w:basedOn w:val="Normln"/>
    <w:autoRedefine/>
    <w:rsid w:val="00344014"/>
    <w:pPr>
      <w:numPr>
        <w:numId w:val="9"/>
      </w:numPr>
    </w:pPr>
    <w:rPr>
      <w:sz w:val="24"/>
      <w:szCs w:val="24"/>
    </w:rPr>
  </w:style>
  <w:style w:type="character" w:customStyle="1" w:styleId="ZkladntextodsazenChar">
    <w:name w:val="Základní text odsazený Char"/>
    <w:link w:val="Zkladntextodsazen"/>
    <w:rsid w:val="00344014"/>
    <w:rPr>
      <w:sz w:val="24"/>
    </w:rPr>
  </w:style>
  <w:style w:type="paragraph" w:customStyle="1" w:styleId="Bntext">
    <w:name w:val="Běžný text"/>
    <w:basedOn w:val="Normln"/>
    <w:link w:val="BntextChar"/>
    <w:rsid w:val="00344014"/>
    <w:pPr>
      <w:widowControl w:val="0"/>
      <w:spacing w:before="60" w:after="60"/>
      <w:jc w:val="both"/>
    </w:pPr>
    <w:rPr>
      <w:rFonts w:ascii="Arial" w:hAnsi="Arial"/>
      <w:sz w:val="24"/>
      <w:szCs w:val="24"/>
      <w:lang w:val="x-none" w:eastAsia="x-none"/>
    </w:rPr>
  </w:style>
  <w:style w:type="paragraph" w:customStyle="1" w:styleId="normlnsodsazenm">
    <w:name w:val="normální s odsazením"/>
    <w:basedOn w:val="Normln"/>
    <w:rsid w:val="00344014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2835"/>
      </w:tabs>
      <w:autoSpaceDE w:val="0"/>
      <w:autoSpaceDN w:val="0"/>
      <w:ind w:left="1134"/>
      <w:jc w:val="both"/>
    </w:pPr>
    <w:rPr>
      <w:rFonts w:ascii="Arial" w:hAnsi="Arial" w:cs="Arial"/>
    </w:rPr>
  </w:style>
  <w:style w:type="paragraph" w:customStyle="1" w:styleId="Nzevsti">
    <w:name w:val="Název části"/>
    <w:basedOn w:val="Normln"/>
    <w:next w:val="Normln"/>
    <w:rsid w:val="00344014"/>
    <w:pPr>
      <w:keepNext/>
      <w:keepLines/>
      <w:spacing w:before="600" w:after="120"/>
      <w:jc w:val="center"/>
    </w:pPr>
    <w:rPr>
      <w:rFonts w:ascii="Arial" w:hAnsi="Arial"/>
      <w:b/>
      <w:kern w:val="28"/>
      <w:sz w:val="36"/>
    </w:rPr>
  </w:style>
  <w:style w:type="paragraph" w:customStyle="1" w:styleId="titulek0">
    <w:name w:val="titulek"/>
    <w:basedOn w:val="Normln"/>
    <w:next w:val="Zkladntext"/>
    <w:rsid w:val="00344014"/>
    <w:pPr>
      <w:keepNext/>
      <w:keepLines/>
      <w:spacing w:before="360" w:after="60"/>
      <w:jc w:val="center"/>
    </w:pPr>
    <w:rPr>
      <w:b/>
      <w:sz w:val="24"/>
    </w:rPr>
  </w:style>
  <w:style w:type="character" w:customStyle="1" w:styleId="Zatekodstavce">
    <w:name w:val="Začátek odstavce"/>
    <w:rsid w:val="00344014"/>
    <w:rPr>
      <w:b/>
      <w:caps/>
    </w:rPr>
  </w:style>
  <w:style w:type="character" w:customStyle="1" w:styleId="BntextChar">
    <w:name w:val="Běžný text Char"/>
    <w:link w:val="Bntext"/>
    <w:locked/>
    <w:rsid w:val="00344014"/>
    <w:rPr>
      <w:rFonts w:ascii="Arial" w:hAnsi="Arial"/>
      <w:sz w:val="24"/>
      <w:szCs w:val="24"/>
    </w:rPr>
  </w:style>
  <w:style w:type="paragraph" w:customStyle="1" w:styleId="Bntextodstavec">
    <w:name w:val="Běžný text odstavec"/>
    <w:basedOn w:val="Bntext"/>
    <w:next w:val="Bntext"/>
    <w:rsid w:val="00344014"/>
    <w:pPr>
      <w:spacing w:after="260"/>
    </w:pPr>
    <w:rPr>
      <w:sz w:val="22"/>
    </w:rPr>
  </w:style>
  <w:style w:type="paragraph" w:customStyle="1" w:styleId="PlainText1">
    <w:name w:val="Plain Text1"/>
    <w:basedOn w:val="Normln"/>
    <w:rsid w:val="00344014"/>
    <w:rPr>
      <w:rFonts w:ascii="Courier New" w:hAnsi="Courier New"/>
    </w:rPr>
  </w:style>
  <w:style w:type="paragraph" w:styleId="Normlnweb">
    <w:name w:val="Normal (Web)"/>
    <w:basedOn w:val="Normln"/>
    <w:uiPriority w:val="99"/>
    <w:unhideWhenUsed/>
    <w:rsid w:val="00344014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zklad">
    <w:name w:val="základ"/>
    <w:basedOn w:val="Normln"/>
    <w:rsid w:val="00D07BDD"/>
    <w:pPr>
      <w:spacing w:before="60" w:after="120"/>
      <w:jc w:val="both"/>
    </w:pPr>
    <w:rPr>
      <w:iCs/>
      <w:sz w:val="24"/>
      <w:szCs w:val="24"/>
    </w:rPr>
  </w:style>
  <w:style w:type="paragraph" w:customStyle="1" w:styleId="NormlnSmlouva">
    <w:name w:val="Normální.Smlouva"/>
    <w:rsid w:val="00702895"/>
    <w:pPr>
      <w:widowControl w:val="0"/>
      <w:jc w:val="both"/>
    </w:pPr>
    <w:rPr>
      <w:sz w:val="24"/>
    </w:rPr>
  </w:style>
  <w:style w:type="paragraph" w:styleId="Textpoznpodarou">
    <w:name w:val="footnote text"/>
    <w:basedOn w:val="Normln"/>
    <w:link w:val="TextpoznpodarouChar"/>
    <w:unhideWhenUsed/>
    <w:rsid w:val="00C70F4F"/>
  </w:style>
  <w:style w:type="character" w:customStyle="1" w:styleId="TextpoznpodarouChar">
    <w:name w:val="Text pozn. pod čarou Char"/>
    <w:basedOn w:val="Standardnpsmoodstavce"/>
    <w:link w:val="Textpoznpodarou"/>
    <w:rsid w:val="00C70F4F"/>
  </w:style>
  <w:style w:type="character" w:styleId="Znakapoznpodarou">
    <w:name w:val="footnote reference"/>
    <w:uiPriority w:val="99"/>
    <w:unhideWhenUsed/>
    <w:rsid w:val="00C70F4F"/>
    <w:rPr>
      <w:vertAlign w:val="superscript"/>
    </w:rPr>
  </w:style>
  <w:style w:type="numbering" w:customStyle="1" w:styleId="G-odrky">
    <w:name w:val="G - odrážky"/>
    <w:rsid w:val="00CB4BAB"/>
    <w:pPr>
      <w:numPr>
        <w:numId w:val="11"/>
      </w:numPr>
    </w:pPr>
  </w:style>
  <w:style w:type="character" w:customStyle="1" w:styleId="st1">
    <w:name w:val="st1"/>
    <w:basedOn w:val="Standardnpsmoodstavce"/>
    <w:rsid w:val="00801DF5"/>
  </w:style>
  <w:style w:type="paragraph" w:customStyle="1" w:styleId="Styl4">
    <w:name w:val="Styl4"/>
    <w:basedOn w:val="Normln"/>
    <w:qFormat/>
    <w:rsid w:val="00801DF5"/>
    <w:pPr>
      <w:widowControl w:val="0"/>
      <w:numPr>
        <w:ilvl w:val="1"/>
        <w:numId w:val="10"/>
      </w:numPr>
      <w:spacing w:before="120" w:after="120" w:line="276" w:lineRule="auto"/>
      <w:jc w:val="both"/>
    </w:pPr>
    <w:rPr>
      <w:rFonts w:ascii="Palatino Linotype" w:hAnsi="Palatino Linotype" w:cs="Arial"/>
      <w:i/>
      <w:u w:val="single"/>
    </w:rPr>
  </w:style>
  <w:style w:type="paragraph" w:customStyle="1" w:styleId="odstavec">
    <w:name w:val="odstavec"/>
    <w:basedOn w:val="Normln"/>
    <w:rsid w:val="00FF17DC"/>
    <w:pPr>
      <w:spacing w:before="120"/>
      <w:ind w:firstLine="482"/>
      <w:jc w:val="both"/>
    </w:pPr>
    <w:rPr>
      <w:sz w:val="24"/>
      <w:szCs w:val="24"/>
    </w:rPr>
  </w:style>
  <w:style w:type="paragraph" w:customStyle="1" w:styleId="psmeno">
    <w:name w:val="písmeno"/>
    <w:basedOn w:val="slovanseznam"/>
    <w:rsid w:val="000D7323"/>
    <w:pPr>
      <w:numPr>
        <w:numId w:val="0"/>
      </w:numPr>
      <w:tabs>
        <w:tab w:val="left" w:pos="357"/>
      </w:tabs>
      <w:ind w:left="357" w:hanging="357"/>
      <w:contextualSpacing w:val="0"/>
      <w:jc w:val="both"/>
    </w:pPr>
    <w:rPr>
      <w:sz w:val="24"/>
      <w:szCs w:val="24"/>
      <w:lang w:val="en-US"/>
    </w:rPr>
  </w:style>
  <w:style w:type="paragraph" w:styleId="slovanseznam">
    <w:name w:val="List Number"/>
    <w:basedOn w:val="Normln"/>
    <w:uiPriority w:val="99"/>
    <w:semiHidden/>
    <w:unhideWhenUsed/>
    <w:rsid w:val="000D7323"/>
    <w:pPr>
      <w:numPr>
        <w:numId w:val="12"/>
      </w:numPr>
      <w:contextualSpacing/>
    </w:pPr>
  </w:style>
  <w:style w:type="paragraph" w:customStyle="1" w:styleId="odsazfurt">
    <w:name w:val="odsaz furt"/>
    <w:basedOn w:val="Normln"/>
    <w:rsid w:val="004F5FBB"/>
    <w:pPr>
      <w:ind w:left="284"/>
      <w:jc w:val="both"/>
    </w:pPr>
    <w:rPr>
      <w:rFonts w:ascii="Tahoma" w:hAnsi="Tahoma"/>
      <w:color w:val="000000"/>
    </w:rPr>
  </w:style>
  <w:style w:type="paragraph" w:customStyle="1" w:styleId="Stylodsazfurt11bVlevo0cm">
    <w:name w:val="Styl odsaz furt + 11 b. Vlevo:  0 cm"/>
    <w:basedOn w:val="odsazfurt"/>
    <w:rsid w:val="00385080"/>
    <w:pPr>
      <w:spacing w:before="120"/>
      <w:ind w:left="0"/>
    </w:pPr>
  </w:style>
  <w:style w:type="character" w:customStyle="1" w:styleId="OdstavecseseznamemChar">
    <w:name w:val="Odstavec se seznamem Char"/>
    <w:link w:val="Odstavecseseznamem"/>
    <w:uiPriority w:val="34"/>
    <w:rsid w:val="00100ECF"/>
  </w:style>
  <w:style w:type="character" w:customStyle="1" w:styleId="cpvcode3">
    <w:name w:val="cpvcode3"/>
    <w:rsid w:val="00241FE3"/>
    <w:rPr>
      <w:color w:val="FF0000"/>
    </w:rPr>
  </w:style>
  <w:style w:type="paragraph" w:styleId="Bezmezer">
    <w:name w:val="No Spacing"/>
    <w:uiPriority w:val="1"/>
    <w:qFormat/>
    <w:rsid w:val="00ED7FD2"/>
    <w:pPr>
      <w:keepNext/>
      <w:keepLines/>
      <w:tabs>
        <w:tab w:val="left" w:pos="0"/>
      </w:tabs>
      <w:overflowPunct w:val="0"/>
      <w:autoSpaceDE w:val="0"/>
      <w:autoSpaceDN w:val="0"/>
      <w:adjustRightInd w:val="0"/>
      <w:snapToGrid w:val="0"/>
      <w:ind w:right="7"/>
      <w:jc w:val="both"/>
    </w:pPr>
    <w:rPr>
      <w:rFonts w:ascii="Arial" w:hAnsi="Arial" w:cs="Arial"/>
      <w:b/>
      <w:sz w:val="28"/>
      <w:szCs w:val="28"/>
    </w:rPr>
  </w:style>
  <w:style w:type="character" w:customStyle="1" w:styleId="preformatted">
    <w:name w:val="preformatted"/>
    <w:basedOn w:val="Standardnpsmoodstavce"/>
    <w:rsid w:val="0084433C"/>
  </w:style>
  <w:style w:type="character" w:styleId="Nevyeenzmnka">
    <w:name w:val="Unresolved Mention"/>
    <w:uiPriority w:val="99"/>
    <w:semiHidden/>
    <w:unhideWhenUsed/>
    <w:rsid w:val="00D017E7"/>
    <w:rPr>
      <w:color w:val="808080"/>
      <w:shd w:val="clear" w:color="auto" w:fill="E6E6E6"/>
    </w:rPr>
  </w:style>
  <w:style w:type="character" w:customStyle="1" w:styleId="TextpoznpodarouChar1">
    <w:name w:val="Text pozn. pod čarou Char1"/>
    <w:rsid w:val="00DD7F9F"/>
  </w:style>
  <w:style w:type="paragraph" w:customStyle="1" w:styleId="1nadpis">
    <w:name w:val="1nadpis"/>
    <w:basedOn w:val="Normln"/>
    <w:qFormat/>
    <w:rsid w:val="006A3EB1"/>
    <w:pPr>
      <w:keepNext/>
      <w:numPr>
        <w:numId w:val="1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480" w:after="240"/>
      <w:jc w:val="both"/>
      <w:outlineLvl w:val="0"/>
    </w:pPr>
    <w:rPr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6A3EB1"/>
    <w:pPr>
      <w:numPr>
        <w:ilvl w:val="1"/>
        <w:numId w:val="13"/>
      </w:numPr>
      <w:spacing w:before="240" w:after="240"/>
    </w:pPr>
    <w:rPr>
      <w:sz w:val="22"/>
    </w:rPr>
  </w:style>
  <w:style w:type="paragraph" w:customStyle="1" w:styleId="3seznam">
    <w:name w:val="3seznam"/>
    <w:basedOn w:val="Normln"/>
    <w:qFormat/>
    <w:rsid w:val="006A3EB1"/>
    <w:pPr>
      <w:numPr>
        <w:ilvl w:val="2"/>
        <w:numId w:val="13"/>
      </w:numPr>
      <w:spacing w:before="120" w:after="120"/>
      <w:jc w:val="both"/>
    </w:pPr>
    <w:rPr>
      <w:rFonts w:eastAsia="Calibri"/>
      <w:lang w:eastAsia="en-US"/>
    </w:rPr>
  </w:style>
  <w:style w:type="paragraph" w:customStyle="1" w:styleId="4seznam">
    <w:name w:val="4seznam"/>
    <w:basedOn w:val="Normln"/>
    <w:qFormat/>
    <w:rsid w:val="006A3EB1"/>
    <w:pPr>
      <w:numPr>
        <w:ilvl w:val="3"/>
        <w:numId w:val="13"/>
      </w:numPr>
      <w:spacing w:before="120" w:after="120"/>
      <w:jc w:val="both"/>
    </w:pPr>
    <w:rPr>
      <w:rFonts w:eastAsia="Calibri"/>
      <w:iCs/>
      <w:lang w:eastAsia="en-US"/>
    </w:rPr>
  </w:style>
  <w:style w:type="paragraph" w:customStyle="1" w:styleId="MTLNormalbezmezer">
    <w:name w:val="MTL Normal bez mezer"/>
    <w:basedOn w:val="Normln"/>
    <w:link w:val="MTLNormalbezmezerChar"/>
    <w:qFormat/>
    <w:rsid w:val="003636C0"/>
    <w:pPr>
      <w:jc w:val="both"/>
    </w:pPr>
    <w:rPr>
      <w:rFonts w:ascii="Segoe UI" w:hAnsi="Segoe UI" w:cs="Courier New"/>
      <w:szCs w:val="16"/>
      <w:lang w:eastAsia="en-US"/>
    </w:rPr>
  </w:style>
  <w:style w:type="character" w:customStyle="1" w:styleId="MTLNormalbezmezerChar">
    <w:name w:val="MTL Normal bez mezer Char"/>
    <w:link w:val="MTLNormalbezmezer"/>
    <w:rsid w:val="003636C0"/>
    <w:rPr>
      <w:rFonts w:ascii="Segoe UI" w:hAnsi="Segoe UI" w:cs="Courier New"/>
      <w:sz w:val="22"/>
      <w:szCs w:val="16"/>
      <w:lang w:eastAsia="en-US"/>
    </w:rPr>
  </w:style>
  <w:style w:type="character" w:customStyle="1" w:styleId="Bodytext2">
    <w:name w:val="Body text|2_"/>
    <w:rsid w:val="001B6E94"/>
    <w:rPr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20">
    <w:name w:val="Body text|2"/>
    <w:semiHidden/>
    <w:unhideWhenUsed/>
    <w:rsid w:val="001B6E9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cs-CZ" w:eastAsia="cs-CZ" w:bidi="cs-CZ"/>
    </w:rPr>
  </w:style>
  <w:style w:type="character" w:customStyle="1" w:styleId="Heading11">
    <w:name w:val="Heading #1|1_"/>
    <w:link w:val="Heading110"/>
    <w:rsid w:val="001B6E94"/>
    <w:rPr>
      <w:b/>
      <w:bCs/>
      <w:sz w:val="18"/>
      <w:szCs w:val="18"/>
      <w:shd w:val="clear" w:color="auto" w:fill="FFFFFF"/>
    </w:rPr>
  </w:style>
  <w:style w:type="character" w:customStyle="1" w:styleId="Bodytext3">
    <w:name w:val="Body text|3_"/>
    <w:link w:val="Bodytext30"/>
    <w:rsid w:val="001B6E94"/>
    <w:rPr>
      <w:b/>
      <w:bCs/>
      <w:sz w:val="18"/>
      <w:szCs w:val="18"/>
      <w:shd w:val="clear" w:color="auto" w:fill="FFFFFF"/>
    </w:rPr>
  </w:style>
  <w:style w:type="paragraph" w:customStyle="1" w:styleId="Heading110">
    <w:name w:val="Heading #1|1"/>
    <w:basedOn w:val="Normln"/>
    <w:link w:val="Heading11"/>
    <w:qFormat/>
    <w:rsid w:val="001B6E94"/>
    <w:pPr>
      <w:widowControl w:val="0"/>
      <w:shd w:val="clear" w:color="auto" w:fill="FFFFFF"/>
      <w:spacing w:line="341" w:lineRule="exact"/>
      <w:jc w:val="center"/>
      <w:outlineLvl w:val="0"/>
    </w:pPr>
    <w:rPr>
      <w:rFonts w:ascii="Times New Roman" w:hAnsi="Times New Roman"/>
      <w:b/>
      <w:bCs/>
      <w:sz w:val="18"/>
      <w:szCs w:val="18"/>
    </w:rPr>
  </w:style>
  <w:style w:type="paragraph" w:customStyle="1" w:styleId="Bodytext30">
    <w:name w:val="Body text|3"/>
    <w:basedOn w:val="Normln"/>
    <w:link w:val="Bodytext3"/>
    <w:rsid w:val="001B6E94"/>
    <w:pPr>
      <w:widowControl w:val="0"/>
      <w:shd w:val="clear" w:color="auto" w:fill="FFFFFF"/>
      <w:spacing w:after="120" w:line="211" w:lineRule="exact"/>
      <w:jc w:val="center"/>
    </w:pPr>
    <w:rPr>
      <w:rFonts w:ascii="Times New Roman" w:hAnsi="Times New Roman"/>
      <w:b/>
      <w:bCs/>
      <w:sz w:val="18"/>
      <w:szCs w:val="18"/>
    </w:rPr>
  </w:style>
  <w:style w:type="character" w:customStyle="1" w:styleId="Bodytext2SmallCaps">
    <w:name w:val="Body text|2 + Small Caps"/>
    <w:semiHidden/>
    <w:unhideWhenUsed/>
    <w:rsid w:val="001B6E94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6"/>
      <w:szCs w:val="16"/>
      <w:u w:val="none"/>
      <w:lang w:val="cs-CZ" w:eastAsia="cs-CZ" w:bidi="cs-CZ"/>
    </w:rPr>
  </w:style>
  <w:style w:type="character" w:customStyle="1" w:styleId="Tablecaption1">
    <w:name w:val="Table caption|1_"/>
    <w:link w:val="Tablecaption10"/>
    <w:rsid w:val="001B6E94"/>
    <w:rPr>
      <w:sz w:val="16"/>
      <w:szCs w:val="16"/>
      <w:shd w:val="clear" w:color="auto" w:fill="FFFFFF"/>
    </w:rPr>
  </w:style>
  <w:style w:type="paragraph" w:customStyle="1" w:styleId="Tablecaption10">
    <w:name w:val="Table caption|1"/>
    <w:basedOn w:val="Normln"/>
    <w:link w:val="Tablecaption1"/>
    <w:qFormat/>
    <w:rsid w:val="001B6E94"/>
    <w:pPr>
      <w:widowControl w:val="0"/>
      <w:shd w:val="clear" w:color="auto" w:fill="FFFFFF"/>
      <w:spacing w:line="192" w:lineRule="exact"/>
      <w:ind w:hanging="300"/>
    </w:pPr>
    <w:rPr>
      <w:rFonts w:ascii="Times New Roman" w:hAnsi="Times New Roman"/>
      <w:sz w:val="16"/>
      <w:szCs w:val="16"/>
    </w:rPr>
  </w:style>
  <w:style w:type="character" w:customStyle="1" w:styleId="Headerorfooter1">
    <w:name w:val="Header or footer|1_"/>
    <w:link w:val="Headerorfooter10"/>
    <w:rsid w:val="001B6E94"/>
    <w:rPr>
      <w:sz w:val="18"/>
      <w:szCs w:val="18"/>
      <w:shd w:val="clear" w:color="auto" w:fill="FFFFFF"/>
    </w:rPr>
  </w:style>
  <w:style w:type="paragraph" w:customStyle="1" w:styleId="Headerorfooter10">
    <w:name w:val="Header or footer|1"/>
    <w:basedOn w:val="Normln"/>
    <w:link w:val="Headerorfooter1"/>
    <w:qFormat/>
    <w:rsid w:val="001B6E94"/>
    <w:pPr>
      <w:widowControl w:val="0"/>
      <w:shd w:val="clear" w:color="auto" w:fill="FFFFFF"/>
      <w:spacing w:line="200" w:lineRule="exact"/>
    </w:pPr>
    <w:rPr>
      <w:rFonts w:ascii="Times New Roman" w:hAnsi="Times New Roman"/>
      <w:sz w:val="18"/>
      <w:szCs w:val="18"/>
    </w:rPr>
  </w:style>
  <w:style w:type="paragraph" w:customStyle="1" w:styleId="xmsonormal">
    <w:name w:val="x_msonormal"/>
    <w:basedOn w:val="Normln"/>
    <w:rsid w:val="00B72D3C"/>
    <w:rPr>
      <w:rFonts w:eastAsia="Calibri" w:cs="Calibri"/>
      <w:lang w:val="en-US" w:eastAsia="en-US"/>
    </w:rPr>
  </w:style>
  <w:style w:type="paragraph" w:customStyle="1" w:styleId="xmsolistparagraph">
    <w:name w:val="x_msolistparagraph"/>
    <w:basedOn w:val="Normln"/>
    <w:rsid w:val="00B72D3C"/>
    <w:pPr>
      <w:ind w:left="720"/>
    </w:pPr>
    <w:rPr>
      <w:rFonts w:eastAsia="Calibri" w:cs="Calibri"/>
      <w:lang w:val="en-US" w:eastAsia="en-US"/>
    </w:rPr>
  </w:style>
  <w:style w:type="character" w:customStyle="1" w:styleId="Uddevalla-NormalunderlineChar">
    <w:name w:val="Uddevalla - Normal underline Char"/>
    <w:link w:val="Uddevalla-Normalunderline"/>
    <w:locked/>
    <w:rsid w:val="002026A2"/>
    <w:rPr>
      <w:u w:val="single"/>
    </w:rPr>
  </w:style>
  <w:style w:type="paragraph" w:customStyle="1" w:styleId="Uddevalla-Normalunderline">
    <w:name w:val="Uddevalla - Normal underline"/>
    <w:basedOn w:val="Zkladntext"/>
    <w:next w:val="Zkladntext"/>
    <w:link w:val="Uddevalla-NormalunderlineChar"/>
    <w:rsid w:val="002026A2"/>
    <w:pPr>
      <w:spacing w:afterLines="100" w:line="288" w:lineRule="auto"/>
      <w:ind w:left="284"/>
      <w:jc w:val="left"/>
    </w:pPr>
    <w:rPr>
      <w:rFonts w:ascii="Times New Roman" w:hAnsi="Times New Roman"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2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75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718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5396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475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47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673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19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27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5568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0024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90933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83850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582454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63381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35760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31294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265410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54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1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603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64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426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798932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570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5721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8315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96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98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347569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990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5388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4994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2715494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9820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705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225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829316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863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946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04508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31198807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40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48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835615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720848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21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6421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5837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136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32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16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31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044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946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2344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147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3846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859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96625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87670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4813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5109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2749141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7351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0291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1749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742321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66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00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5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0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3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0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6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65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73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31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842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246352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88664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6433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126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9730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18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998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88969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2348724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289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3560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7319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282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02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757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664665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8105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912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429221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39149797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97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7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4848">
      <w:bodyDiv w:val="1"/>
      <w:marLeft w:val="136"/>
      <w:marRight w:val="136"/>
      <w:marTop w:val="136"/>
      <w:marBottom w:val="13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020522">
          <w:marLeft w:val="13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110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12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226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99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672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754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48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35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42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7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903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2402551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302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4527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0362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084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72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81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946242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436659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315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2895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26212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73015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76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3120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33361">
                      <w:marLeft w:val="0"/>
                      <w:marRight w:val="0"/>
                      <w:marTop w:val="0"/>
                      <w:marBottom w:val="136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2253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21338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179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62694726">
                      <w:marLeft w:val="284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124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96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9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3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6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64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3800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408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525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0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1885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35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83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376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83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852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288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8723">
      <w:bodyDiv w:val="1"/>
      <w:marLeft w:val="150"/>
      <w:marRight w:val="15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18608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00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504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8603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38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478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6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47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45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07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4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190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49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7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702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1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731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04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5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lan%20&#352;ebesta\AppData\Local\Microsoft\Windows\Temporary%20Internet%20Files\Content.Outlook\BJN8ZM8Z\ZD_neopravnene_odbery_2009-2011_080903%20IV.dotx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D8A474-BF2E-4746-8A42-51D7DD31D6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ZD_neopravnene_odbery_2009-2011_080903 IV.dotx</Template>
  <TotalTime>4</TotalTime>
  <Pages>16</Pages>
  <Words>2858</Words>
  <Characters>18495</Characters>
  <Application>Microsoft Office Word</Application>
  <DocSecurity>0</DocSecurity>
  <Lines>154</Lines>
  <Paragraphs>42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 DOKUMENTACE</vt:lpstr>
    </vt:vector>
  </TitlesOfParts>
  <Company>HP</Company>
  <LinksUpToDate>false</LinksUpToDate>
  <CharactersWithSpaces>21311</CharactersWithSpaces>
  <SharedDoc>false</SharedDoc>
  <HLinks>
    <vt:vector size="36" baseType="variant">
      <vt:variant>
        <vt:i4>1441842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_Toc67653714</vt:lpwstr>
      </vt:variant>
      <vt:variant>
        <vt:i4>1114162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_Toc67653713</vt:lpwstr>
      </vt:variant>
      <vt:variant>
        <vt:i4>1048626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_Toc67653712</vt:lpwstr>
      </vt:variant>
      <vt:variant>
        <vt:i4>1245234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_Toc67653711</vt:lpwstr>
      </vt:variant>
      <vt:variant>
        <vt:i4>1179698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_Toc67653710</vt:lpwstr>
      </vt:variant>
      <vt:variant>
        <vt:i4>1769523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_Toc67653709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 DOKUMENTACE</dc:title>
  <dc:subject/>
  <dc:creator>MT Legal</dc:creator>
  <cp:keywords/>
  <cp:lastModifiedBy>Pavel Slezák</cp:lastModifiedBy>
  <cp:revision>5</cp:revision>
  <cp:lastPrinted>2024-06-13T09:57:00Z</cp:lastPrinted>
  <dcterms:created xsi:type="dcterms:W3CDTF">2025-03-12T01:43:00Z</dcterms:created>
  <dcterms:modified xsi:type="dcterms:W3CDTF">2025-03-14T07:07:00Z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Links">
    <vt:lpwstr>&lt;?xml version="1.0" encoding="UTF-8"?&gt;&lt;Result&gt;&lt;NewXML&gt;&lt;PWSLinkDataSet xmlns="http://schemas.microsoft.com/office/project/server/webservices/PWSLinkDataSet/" /&gt;&lt;/NewXML&gt;&lt;ProjectUID&gt;6e9bd776-66e5-44a2-a030-3c41f2d1f3d1&lt;/ProjectUID&gt;&lt;OldXML&gt;&lt;PWSLinkDataSet xm</vt:lpwstr>
  </property>
  <property fmtid="{D5CDD505-2E9C-101B-9397-08002B2CF9AE}" pid="4" name="Status">
    <vt:lpwstr>Koncept</vt:lpwstr>
  </property>
  <property fmtid="{D5CDD505-2E9C-101B-9397-08002B2CF9AE}" pid="5" name="Owner">
    <vt:lpwstr/>
  </property>
</Properties>
</file>